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FC74F" w14:textId="77777777" w:rsidR="00945999" w:rsidRDefault="00945999" w:rsidP="00945999">
      <w:pPr>
        <w:pStyle w:val="Nadpis1"/>
        <w:spacing w:before="60" w:after="0"/>
        <w:jc w:val="center"/>
        <w:rPr>
          <w:rFonts w:cs="Arial"/>
          <w:b w:val="0"/>
          <w:bCs/>
          <w:kern w:val="0"/>
          <w:sz w:val="32"/>
          <w:szCs w:val="32"/>
        </w:rPr>
      </w:pPr>
      <w:r w:rsidRPr="0025283D">
        <w:rPr>
          <w:b w:val="0"/>
          <w:bCs/>
          <w:kern w:val="0"/>
          <w:sz w:val="32"/>
          <w:szCs w:val="32"/>
        </w:rPr>
        <w:t xml:space="preserve">SMLOUVA O ZAJIŠTĚNÍ PŘELOŽKY PLYNÁRENSKÉHO ZAŘÍZENÍ </w:t>
      </w:r>
      <w:r w:rsidRPr="0025283D">
        <w:rPr>
          <w:rFonts w:cs="Arial"/>
          <w:b w:val="0"/>
          <w:bCs/>
          <w:kern w:val="0"/>
          <w:sz w:val="32"/>
          <w:szCs w:val="32"/>
        </w:rPr>
        <w:t>A ÚHRADĚ NÁKLADŮ S NÍ SOUVISEJÍCÍCH</w:t>
      </w:r>
    </w:p>
    <w:p w14:paraId="015DEC8F" w14:textId="77777777" w:rsidR="00BD5252" w:rsidRDefault="00BD5252" w:rsidP="00BD5252">
      <w:pPr>
        <w:jc w:val="center"/>
        <w:rPr>
          <w:rFonts w:ascii="Arial" w:hAnsi="Arial" w:cs="Arial"/>
        </w:rPr>
      </w:pPr>
    </w:p>
    <w:p w14:paraId="0B48C8AC" w14:textId="77777777" w:rsidR="00BD5252" w:rsidRPr="0025283D" w:rsidRDefault="00BD5252" w:rsidP="00BD5252">
      <w:pPr>
        <w:jc w:val="center"/>
        <w:rPr>
          <w:rFonts w:ascii="Arial" w:hAnsi="Arial" w:cs="Arial"/>
        </w:rPr>
      </w:pPr>
      <w:r w:rsidRPr="0025283D">
        <w:rPr>
          <w:rFonts w:ascii="Arial" w:hAnsi="Arial" w:cs="Arial"/>
        </w:rPr>
        <w:t>číslo smlouvy:</w:t>
      </w:r>
    </w:p>
    <w:p w14:paraId="02473419" w14:textId="77777777" w:rsidR="00945999" w:rsidRDefault="00945999" w:rsidP="00945999">
      <w:pPr>
        <w:jc w:val="center"/>
        <w:rPr>
          <w:rFonts w:ascii="Arial" w:hAnsi="Arial" w:cs="Arial"/>
        </w:rPr>
      </w:pPr>
    </w:p>
    <w:p w14:paraId="00A6583F" w14:textId="77777777" w:rsidR="008F47B0" w:rsidRPr="0025283D" w:rsidRDefault="008F47B0" w:rsidP="00945999">
      <w:pPr>
        <w:jc w:val="center"/>
        <w:rPr>
          <w:rFonts w:ascii="Arial" w:hAnsi="Arial" w:cs="Arial"/>
        </w:rPr>
      </w:pPr>
    </w:p>
    <w:p w14:paraId="08942AB8" w14:textId="77777777" w:rsidR="00945999" w:rsidRPr="0025283D" w:rsidRDefault="00945999" w:rsidP="00945999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I.</w:t>
      </w:r>
    </w:p>
    <w:p w14:paraId="37377BB0" w14:textId="77777777" w:rsidR="00945999" w:rsidRDefault="00945999" w:rsidP="00945999">
      <w:pPr>
        <w:pStyle w:val="Nadpis6"/>
        <w:spacing w:before="0"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25283D">
        <w:rPr>
          <w:rFonts w:ascii="Arial" w:hAnsi="Arial" w:cs="Arial"/>
          <w:color w:val="000000"/>
          <w:sz w:val="24"/>
          <w:szCs w:val="24"/>
        </w:rPr>
        <w:t>Smluvní strany</w:t>
      </w:r>
    </w:p>
    <w:p w14:paraId="6690EFC3" w14:textId="77777777" w:rsidR="005B6692" w:rsidRDefault="005B6692" w:rsidP="005B6692"/>
    <w:p w14:paraId="614AF7E2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b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 xml:space="preserve">1. </w:t>
      </w:r>
    </w:p>
    <w:p w14:paraId="14149676" w14:textId="5EB39F2E" w:rsidR="00A434EE" w:rsidRPr="006F176E" w:rsidRDefault="00A434EE" w:rsidP="00A434EE">
      <w:pPr>
        <w:tabs>
          <w:tab w:val="left" w:pos="1701"/>
        </w:tabs>
        <w:rPr>
          <w:rFonts w:ascii="Arial" w:hAnsi="Arial" w:cs="Arial"/>
          <w:b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>GasNet, s.r.o.</w:t>
      </w:r>
    </w:p>
    <w:p w14:paraId="1DA9CFBD" w14:textId="77777777" w:rsidR="001B09A3" w:rsidRPr="006F176E" w:rsidRDefault="00A434EE" w:rsidP="00A434E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Sídlo: </w:t>
      </w:r>
      <w:r w:rsidR="001B09A3" w:rsidRPr="006F176E">
        <w:rPr>
          <w:rFonts w:ascii="Arial" w:hAnsi="Arial" w:cs="Arial"/>
          <w:sz w:val="22"/>
          <w:szCs w:val="22"/>
        </w:rPr>
        <w:t>Klíšská 940/96, Klíše, 400 01 Ústí nad Labem</w:t>
      </w:r>
    </w:p>
    <w:p w14:paraId="4987D200" w14:textId="16934341" w:rsidR="005038B3" w:rsidRPr="006F176E" w:rsidRDefault="005038B3" w:rsidP="00A434E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Spisová značka: C 23083 vedená u Krajského soudu v Ústí nad Labem</w:t>
      </w:r>
    </w:p>
    <w:p w14:paraId="584F427E" w14:textId="72DC3BF9" w:rsidR="00A434EE" w:rsidRPr="006F176E" w:rsidRDefault="00A434EE" w:rsidP="00A434E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Banka: </w:t>
      </w:r>
      <w:r w:rsidR="00804898" w:rsidRPr="006F176E">
        <w:rPr>
          <w:rFonts w:ascii="Arial" w:hAnsi="Arial" w:cs="Arial"/>
          <w:sz w:val="22"/>
          <w:szCs w:val="22"/>
        </w:rPr>
        <w:t>Československá obchodní banka</w:t>
      </w:r>
      <w:r w:rsidRPr="006F176E">
        <w:rPr>
          <w:rFonts w:ascii="Arial" w:hAnsi="Arial" w:cs="Arial"/>
          <w:sz w:val="22"/>
          <w:szCs w:val="22"/>
        </w:rPr>
        <w:t xml:space="preserve">, </w:t>
      </w:r>
      <w:r w:rsidR="00D8426B" w:rsidRPr="006F176E">
        <w:rPr>
          <w:rFonts w:ascii="Arial" w:hAnsi="Arial" w:cs="Arial"/>
          <w:sz w:val="22"/>
          <w:szCs w:val="22"/>
        </w:rPr>
        <w:t>a</w:t>
      </w:r>
      <w:r w:rsidRPr="006F176E">
        <w:rPr>
          <w:rFonts w:ascii="Arial" w:hAnsi="Arial" w:cs="Arial"/>
          <w:sz w:val="22"/>
          <w:szCs w:val="22"/>
        </w:rPr>
        <w:t>.s.      Číslo účtu:</w:t>
      </w:r>
      <w:r w:rsidRPr="006F176E">
        <w:rPr>
          <w:sz w:val="22"/>
          <w:szCs w:val="22"/>
        </w:rPr>
        <w:t xml:space="preserve"> </w:t>
      </w:r>
      <w:r w:rsidRPr="006F176E">
        <w:rPr>
          <w:rFonts w:ascii="Arial" w:hAnsi="Arial" w:cs="Arial"/>
          <w:sz w:val="22"/>
          <w:szCs w:val="22"/>
        </w:rPr>
        <w:t>17663193/0300</w:t>
      </w:r>
    </w:p>
    <w:p w14:paraId="73B6C139" w14:textId="5D2EA046" w:rsidR="00A434EE" w:rsidRPr="006F176E" w:rsidRDefault="00A434EE" w:rsidP="00A434E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IČ</w:t>
      </w:r>
      <w:r w:rsidR="003A38BC" w:rsidRPr="006F176E">
        <w:rPr>
          <w:rFonts w:ascii="Arial" w:hAnsi="Arial" w:cs="Arial"/>
          <w:sz w:val="22"/>
          <w:szCs w:val="22"/>
        </w:rPr>
        <w:t>O</w:t>
      </w:r>
      <w:r w:rsidRPr="006F176E">
        <w:rPr>
          <w:rFonts w:ascii="Arial" w:hAnsi="Arial" w:cs="Arial"/>
          <w:sz w:val="22"/>
          <w:szCs w:val="22"/>
        </w:rPr>
        <w:t>: 27295567</w:t>
      </w:r>
      <w:r w:rsidRPr="006F176E">
        <w:rPr>
          <w:rFonts w:ascii="Arial" w:hAnsi="Arial" w:cs="Arial"/>
          <w:sz w:val="22"/>
          <w:szCs w:val="22"/>
        </w:rPr>
        <w:tab/>
        <w:t>DIČ: CZ27295567</w:t>
      </w:r>
    </w:p>
    <w:p w14:paraId="451FA5A9" w14:textId="60FD8F4E" w:rsidR="00A434EE" w:rsidRPr="006F176E" w:rsidRDefault="00A434EE" w:rsidP="00A434EE">
      <w:pPr>
        <w:tabs>
          <w:tab w:val="left" w:pos="1701"/>
        </w:tabs>
        <w:rPr>
          <w:rFonts w:ascii="Arial" w:hAnsi="Arial" w:cs="Arial"/>
          <w:b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 xml:space="preserve">zastoupen na základě plné moci společností </w:t>
      </w:r>
    </w:p>
    <w:p w14:paraId="6A232B45" w14:textId="7A6F7DC5" w:rsidR="00A434EE" w:rsidRPr="006F176E" w:rsidRDefault="00A434EE" w:rsidP="00A434EE">
      <w:pPr>
        <w:tabs>
          <w:tab w:val="left" w:pos="1701"/>
        </w:tabs>
        <w:rPr>
          <w:rFonts w:ascii="Arial" w:hAnsi="Arial" w:cs="Arial"/>
          <w:b/>
          <w:sz w:val="22"/>
          <w:szCs w:val="22"/>
        </w:rPr>
      </w:pPr>
    </w:p>
    <w:p w14:paraId="100EF01C" w14:textId="77777777" w:rsidR="00E42DC0" w:rsidRPr="006F176E" w:rsidRDefault="00E42DC0" w:rsidP="00A434EE">
      <w:pPr>
        <w:rPr>
          <w:rFonts w:ascii="Arial" w:hAnsi="Arial" w:cs="Arial"/>
          <w:b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 xml:space="preserve">GridServices, s.r.o. </w:t>
      </w:r>
    </w:p>
    <w:p w14:paraId="51CE360D" w14:textId="5D40558B" w:rsidR="00A434EE" w:rsidRPr="006F176E" w:rsidRDefault="00A434EE" w:rsidP="00A434E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Sídlo: </w:t>
      </w:r>
      <w:r w:rsidR="00B31885" w:rsidRPr="006F176E">
        <w:rPr>
          <w:rFonts w:ascii="Arial" w:hAnsi="Arial" w:cs="Arial"/>
          <w:sz w:val="22"/>
          <w:szCs w:val="22"/>
        </w:rPr>
        <w:t>Plynárenská 499/1, Zábrdovice, 602 00 Brno</w:t>
      </w:r>
    </w:p>
    <w:p w14:paraId="5462E025" w14:textId="1A4AA6F0" w:rsidR="005038B3" w:rsidRPr="006F176E" w:rsidRDefault="005038B3" w:rsidP="00A434E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Spisová značka: C 57165 vedená u Krajského soudu v Brně</w:t>
      </w:r>
    </w:p>
    <w:p w14:paraId="552BB53D" w14:textId="62086B4B" w:rsidR="006F176E" w:rsidRPr="006F176E" w:rsidRDefault="00A434EE" w:rsidP="006F176E">
      <w:pPr>
        <w:pStyle w:val="Zhlav"/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Zastoupena: </w:t>
      </w:r>
      <w:r w:rsidR="006F176E" w:rsidRPr="006F176E">
        <w:rPr>
          <w:rFonts w:ascii="Arial" w:hAnsi="Arial" w:cs="Arial"/>
          <w:sz w:val="22"/>
          <w:szCs w:val="22"/>
        </w:rPr>
        <w:t>Ing. Stanislavem Tokařem, vedoucím připojování a rozvoje PZ-Morava sever</w:t>
      </w:r>
    </w:p>
    <w:p w14:paraId="08D4D8DA" w14:textId="77777777" w:rsidR="006F176E" w:rsidRPr="006F176E" w:rsidRDefault="006F176E" w:rsidP="006F176E">
      <w:pPr>
        <w:pStyle w:val="Zhlav"/>
        <w:rPr>
          <w:rFonts w:ascii="Arial" w:hAnsi="Arial" w:cs="Arial"/>
          <w:i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                     a Ing. Martinem Spurným, technikem připojování a rozvoje PZ-Morava sever</w:t>
      </w:r>
      <w:r w:rsidRPr="006F176E">
        <w:rPr>
          <w:rFonts w:ascii="Arial" w:hAnsi="Arial" w:cs="Arial"/>
          <w:i/>
          <w:sz w:val="22"/>
          <w:szCs w:val="22"/>
        </w:rPr>
        <w:t xml:space="preserve"> </w:t>
      </w:r>
    </w:p>
    <w:p w14:paraId="25A398FC" w14:textId="05F64E6F" w:rsidR="00A434EE" w:rsidRPr="006F176E" w:rsidRDefault="00A434EE" w:rsidP="006F176E">
      <w:pPr>
        <w:pStyle w:val="Zhlav"/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Banka: Československá obchodní banka, a.s.</w:t>
      </w:r>
      <w:r w:rsidRPr="006F176E">
        <w:rPr>
          <w:rFonts w:ascii="Arial" w:hAnsi="Arial" w:cs="Arial"/>
          <w:sz w:val="22"/>
          <w:szCs w:val="22"/>
        </w:rPr>
        <w:tab/>
        <w:t>Číslo účtu: 17837923/0300</w:t>
      </w:r>
    </w:p>
    <w:p w14:paraId="1030B2B3" w14:textId="4C47FE43" w:rsidR="00A434EE" w:rsidRPr="006F176E" w:rsidRDefault="00A434EE" w:rsidP="00A434E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IČ</w:t>
      </w:r>
      <w:r w:rsidR="003A38BC" w:rsidRPr="006F176E">
        <w:rPr>
          <w:rFonts w:ascii="Arial" w:hAnsi="Arial" w:cs="Arial"/>
          <w:sz w:val="22"/>
          <w:szCs w:val="22"/>
        </w:rPr>
        <w:t>O</w:t>
      </w:r>
      <w:r w:rsidRPr="006F176E">
        <w:rPr>
          <w:rFonts w:ascii="Arial" w:hAnsi="Arial" w:cs="Arial"/>
          <w:sz w:val="22"/>
          <w:szCs w:val="22"/>
        </w:rPr>
        <w:t>: 27935311</w:t>
      </w:r>
      <w:r w:rsidRPr="006F176E">
        <w:rPr>
          <w:rFonts w:ascii="Arial" w:hAnsi="Arial" w:cs="Arial"/>
          <w:sz w:val="22"/>
          <w:szCs w:val="22"/>
        </w:rPr>
        <w:tab/>
        <w:t>DIČ: CZ27935311</w:t>
      </w:r>
    </w:p>
    <w:p w14:paraId="37442484" w14:textId="77777777" w:rsidR="00A434EE" w:rsidRPr="006F176E" w:rsidRDefault="00A434EE" w:rsidP="00A434EE">
      <w:pPr>
        <w:tabs>
          <w:tab w:val="left" w:pos="360"/>
          <w:tab w:val="left" w:pos="2160"/>
          <w:tab w:val="left" w:pos="2340"/>
        </w:tabs>
        <w:rPr>
          <w:rFonts w:ascii="Arial" w:hAnsi="Arial" w:cs="Arial"/>
          <w:b/>
          <w:bCs/>
          <w:color w:val="000000"/>
          <w:sz w:val="22"/>
          <w:szCs w:val="22"/>
        </w:rPr>
      </w:pPr>
      <w:r w:rsidRPr="006F176E">
        <w:rPr>
          <w:rFonts w:ascii="Arial" w:hAnsi="Arial" w:cs="Arial"/>
          <w:b/>
          <w:bCs/>
          <w:color w:val="000000"/>
          <w:sz w:val="22"/>
          <w:szCs w:val="22"/>
        </w:rPr>
        <w:t>jako vlastník plynárenského zařízení (dále jen „vlastník PZ“)</w:t>
      </w:r>
    </w:p>
    <w:p w14:paraId="4C39AB3A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sz w:val="22"/>
          <w:szCs w:val="22"/>
        </w:rPr>
      </w:pPr>
    </w:p>
    <w:p w14:paraId="5B6AB0A7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a</w:t>
      </w:r>
    </w:p>
    <w:p w14:paraId="2707D5AE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sz w:val="22"/>
          <w:szCs w:val="22"/>
        </w:rPr>
      </w:pPr>
    </w:p>
    <w:p w14:paraId="729D33F9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>2</w:t>
      </w:r>
      <w:r w:rsidRPr="006F176E">
        <w:rPr>
          <w:rFonts w:ascii="Arial" w:hAnsi="Arial" w:cs="Arial"/>
          <w:sz w:val="22"/>
          <w:szCs w:val="22"/>
        </w:rPr>
        <w:t xml:space="preserve">. </w:t>
      </w:r>
    </w:p>
    <w:p w14:paraId="13DFC767" w14:textId="77777777" w:rsidR="00A434EE" w:rsidRPr="006F176E" w:rsidRDefault="00A434EE" w:rsidP="006F176E">
      <w:pPr>
        <w:ind w:left="708" w:hanging="708"/>
        <w:rPr>
          <w:rFonts w:ascii="Arial" w:hAnsi="Arial" w:cs="Arial"/>
          <w:i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>XY</w:t>
      </w:r>
      <w:r w:rsidRPr="006F176E">
        <w:rPr>
          <w:rFonts w:ascii="Arial" w:hAnsi="Arial" w:cs="Arial"/>
          <w:i/>
          <w:sz w:val="22"/>
          <w:szCs w:val="22"/>
        </w:rPr>
        <w:t>(právnická osoba – název dle  obchodního/živnostenského rejstříku/název obce, jméno fyzické osoby podnikající, jméno fyzické osoby)</w:t>
      </w:r>
      <w:r w:rsidRPr="006F176E">
        <w:rPr>
          <w:rFonts w:ascii="Arial" w:hAnsi="Arial" w:cs="Arial"/>
          <w:sz w:val="22"/>
          <w:szCs w:val="22"/>
        </w:rPr>
        <w:t xml:space="preserve"> </w:t>
      </w:r>
    </w:p>
    <w:p w14:paraId="0AF17C49" w14:textId="77777777" w:rsidR="00A434EE" w:rsidRPr="006F176E" w:rsidRDefault="00A434EE" w:rsidP="006F176E">
      <w:pPr>
        <w:tabs>
          <w:tab w:val="left" w:pos="540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Sídlo/Bydliště:…………………………………………………….., PSČ: ………….…</w:t>
      </w:r>
    </w:p>
    <w:p w14:paraId="6D39A308" w14:textId="77777777" w:rsidR="00A434EE" w:rsidRPr="006F176E" w:rsidRDefault="00A434EE" w:rsidP="006F176E">
      <w:pPr>
        <w:tabs>
          <w:tab w:val="left" w:pos="180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Datum nar.:…………………………</w:t>
      </w:r>
    </w:p>
    <w:p w14:paraId="573051AE" w14:textId="77777777" w:rsidR="00A434EE" w:rsidRPr="006F176E" w:rsidRDefault="00A434EE" w:rsidP="006F176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Zapsán v obchodním/živnostenském rejstříku: ……………………………………..</w:t>
      </w:r>
    </w:p>
    <w:p w14:paraId="73BA7013" w14:textId="77777777" w:rsidR="00A434EE" w:rsidRPr="006F176E" w:rsidRDefault="00A434EE" w:rsidP="006F176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Jednající/zastoupen (jméno, funkce): ………………………………………………..</w:t>
      </w:r>
    </w:p>
    <w:p w14:paraId="526A905F" w14:textId="0278BF3D" w:rsidR="00A434EE" w:rsidRPr="006F176E" w:rsidRDefault="00A434EE" w:rsidP="006F176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IČ</w:t>
      </w:r>
      <w:r w:rsidR="003A38BC" w:rsidRPr="006F176E">
        <w:rPr>
          <w:rFonts w:ascii="Arial" w:hAnsi="Arial" w:cs="Arial"/>
          <w:sz w:val="22"/>
          <w:szCs w:val="22"/>
        </w:rPr>
        <w:t>O</w:t>
      </w:r>
      <w:r w:rsidRPr="006F176E">
        <w:rPr>
          <w:rFonts w:ascii="Arial" w:hAnsi="Arial" w:cs="Arial"/>
          <w:sz w:val="22"/>
          <w:szCs w:val="22"/>
        </w:rPr>
        <w:t>: ……………………………..</w:t>
      </w:r>
      <w:r w:rsidRPr="006F176E">
        <w:rPr>
          <w:rFonts w:ascii="Arial" w:hAnsi="Arial" w:cs="Arial"/>
          <w:sz w:val="22"/>
          <w:szCs w:val="22"/>
        </w:rPr>
        <w:tab/>
        <w:t>DIČ:CZ……………………………</w:t>
      </w:r>
    </w:p>
    <w:p w14:paraId="5D3175EF" w14:textId="77777777" w:rsidR="00A434EE" w:rsidRPr="006F176E" w:rsidRDefault="00A434EE" w:rsidP="006F176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Banka: …………………………</w:t>
      </w:r>
      <w:r w:rsidRPr="006F176E">
        <w:rPr>
          <w:rFonts w:ascii="Arial" w:hAnsi="Arial" w:cs="Arial"/>
          <w:sz w:val="22"/>
          <w:szCs w:val="22"/>
        </w:rPr>
        <w:tab/>
        <w:t>Číslo účtu: ……………………….</w:t>
      </w:r>
    </w:p>
    <w:p w14:paraId="4D864178" w14:textId="77777777" w:rsidR="00A434EE" w:rsidRPr="006F176E" w:rsidRDefault="00A434EE" w:rsidP="006F176E">
      <w:pPr>
        <w:tabs>
          <w:tab w:val="left" w:pos="180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Tel/fax: …………………………………………………………………………………..</w:t>
      </w:r>
    </w:p>
    <w:p w14:paraId="328A64CC" w14:textId="7754DD08" w:rsidR="00A434EE" w:rsidRPr="006F176E" w:rsidRDefault="00A434EE" w:rsidP="00A434EE">
      <w:pPr>
        <w:spacing w:before="60"/>
        <w:rPr>
          <w:rFonts w:ascii="Arial" w:hAnsi="Arial" w:cs="Arial"/>
          <w:b/>
          <w:bCs/>
          <w:sz w:val="22"/>
          <w:szCs w:val="22"/>
        </w:rPr>
      </w:pPr>
      <w:r w:rsidRPr="006F176E">
        <w:rPr>
          <w:rFonts w:ascii="Arial" w:hAnsi="Arial" w:cs="Arial"/>
          <w:b/>
          <w:bCs/>
          <w:sz w:val="22"/>
          <w:szCs w:val="22"/>
        </w:rPr>
        <w:t>jako osoba vyvolávající přeložku plynárenského zařízení (dále jen „stavebník“)</w:t>
      </w:r>
    </w:p>
    <w:p w14:paraId="0249B58A" w14:textId="77777777" w:rsidR="00945999" w:rsidRPr="0025283D" w:rsidRDefault="00945999" w:rsidP="00945999">
      <w:pPr>
        <w:tabs>
          <w:tab w:val="left" w:pos="1701"/>
        </w:tabs>
        <w:rPr>
          <w:rFonts w:ascii="Arial" w:hAnsi="Arial" w:cs="Arial"/>
          <w:sz w:val="20"/>
          <w:szCs w:val="20"/>
        </w:rPr>
      </w:pPr>
    </w:p>
    <w:p w14:paraId="60C610EC" w14:textId="77777777" w:rsidR="003D6038" w:rsidRPr="0025283D" w:rsidRDefault="003D6038" w:rsidP="003D6038">
      <w:pPr>
        <w:tabs>
          <w:tab w:val="left" w:pos="1701"/>
        </w:tabs>
        <w:spacing w:before="60"/>
        <w:rPr>
          <w:rFonts w:ascii="Arial" w:hAnsi="Arial" w:cs="Arial"/>
          <w:sz w:val="20"/>
          <w:szCs w:val="20"/>
        </w:rPr>
      </w:pPr>
    </w:p>
    <w:p w14:paraId="29842ADE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II.</w:t>
      </w:r>
    </w:p>
    <w:p w14:paraId="4E6D5E2A" w14:textId="77777777" w:rsidR="003D6038" w:rsidRPr="0025283D" w:rsidRDefault="003D6038" w:rsidP="00547F18">
      <w:pPr>
        <w:pStyle w:val="Nadpis6"/>
        <w:spacing w:before="0" w:after="120"/>
        <w:jc w:val="center"/>
        <w:rPr>
          <w:rFonts w:ascii="Arial" w:hAnsi="Arial" w:cs="Arial"/>
          <w:color w:val="000000"/>
          <w:sz w:val="24"/>
          <w:szCs w:val="24"/>
        </w:rPr>
      </w:pPr>
      <w:r w:rsidRPr="0025283D">
        <w:rPr>
          <w:rFonts w:ascii="Arial" w:hAnsi="Arial" w:cs="Arial"/>
          <w:color w:val="000000"/>
          <w:sz w:val="24"/>
          <w:szCs w:val="24"/>
        </w:rPr>
        <w:t>Předmět smlouvy</w:t>
      </w:r>
    </w:p>
    <w:p w14:paraId="54C25117" w14:textId="2BA335B9" w:rsidR="00820B6E" w:rsidRPr="00640F12" w:rsidRDefault="00311D11" w:rsidP="00A96BA9">
      <w:pPr>
        <w:numPr>
          <w:ilvl w:val="0"/>
          <w:numId w:val="1"/>
        </w:numPr>
        <w:tabs>
          <w:tab w:val="clear" w:pos="360"/>
          <w:tab w:val="num" w:pos="426"/>
          <w:tab w:val="left" w:pos="54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Předmětem této smlouvy </w:t>
      </w:r>
      <w:r w:rsidR="00DE187E" w:rsidRPr="00640F12">
        <w:rPr>
          <w:rFonts w:ascii="Arial" w:hAnsi="Arial" w:cs="Arial"/>
          <w:sz w:val="22"/>
          <w:szCs w:val="22"/>
        </w:rPr>
        <w:t>j</w:t>
      </w:r>
      <w:r w:rsidR="00226414" w:rsidRPr="00640F12">
        <w:rPr>
          <w:rFonts w:ascii="Arial" w:hAnsi="Arial" w:cs="Arial"/>
          <w:sz w:val="22"/>
          <w:szCs w:val="22"/>
        </w:rPr>
        <w:t xml:space="preserve">e </w:t>
      </w:r>
      <w:r w:rsidR="00530FC3">
        <w:rPr>
          <w:rFonts w:ascii="Arial" w:hAnsi="Arial" w:cs="Arial"/>
          <w:sz w:val="22"/>
          <w:szCs w:val="22"/>
        </w:rPr>
        <w:t xml:space="preserve">úprava práv a povinností spojených s </w:t>
      </w:r>
      <w:r w:rsidR="00226414" w:rsidRPr="00640F12">
        <w:rPr>
          <w:rFonts w:ascii="Arial" w:hAnsi="Arial" w:cs="Arial"/>
          <w:sz w:val="22"/>
          <w:szCs w:val="22"/>
        </w:rPr>
        <w:t>provedení</w:t>
      </w:r>
      <w:r w:rsidR="00530FC3">
        <w:rPr>
          <w:rFonts w:ascii="Arial" w:hAnsi="Arial" w:cs="Arial"/>
          <w:sz w:val="22"/>
          <w:szCs w:val="22"/>
        </w:rPr>
        <w:t>m</w:t>
      </w:r>
      <w:r w:rsidRPr="00640F12">
        <w:rPr>
          <w:rFonts w:ascii="Arial" w:hAnsi="Arial" w:cs="Arial"/>
          <w:sz w:val="22"/>
          <w:szCs w:val="22"/>
        </w:rPr>
        <w:t xml:space="preserve"> přeložk</w:t>
      </w:r>
      <w:r w:rsidR="00DE187E" w:rsidRPr="00640F12">
        <w:rPr>
          <w:rFonts w:ascii="Arial" w:hAnsi="Arial" w:cs="Arial"/>
          <w:sz w:val="22"/>
          <w:szCs w:val="22"/>
        </w:rPr>
        <w:t>y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3D6038" w:rsidRPr="00640F12">
        <w:rPr>
          <w:rFonts w:ascii="Arial" w:hAnsi="Arial" w:cs="Arial"/>
          <w:sz w:val="22"/>
          <w:szCs w:val="22"/>
        </w:rPr>
        <w:t>plynárenského zařízení</w:t>
      </w:r>
      <w:r w:rsidR="00597055">
        <w:rPr>
          <w:rFonts w:ascii="Arial" w:hAnsi="Arial" w:cs="Arial"/>
          <w:sz w:val="22"/>
          <w:szCs w:val="22"/>
        </w:rPr>
        <w:t xml:space="preserve"> (dále jen „</w:t>
      </w:r>
      <w:r w:rsidR="00174595">
        <w:rPr>
          <w:rFonts w:ascii="Arial" w:hAnsi="Arial" w:cs="Arial"/>
          <w:sz w:val="22"/>
          <w:szCs w:val="22"/>
        </w:rPr>
        <w:t>PZ</w:t>
      </w:r>
      <w:r w:rsidR="002B2B18">
        <w:rPr>
          <w:rFonts w:ascii="Arial" w:hAnsi="Arial" w:cs="Arial"/>
          <w:sz w:val="22"/>
          <w:szCs w:val="22"/>
        </w:rPr>
        <w:t>“</w:t>
      </w:r>
      <w:r w:rsidR="00174595">
        <w:rPr>
          <w:rFonts w:ascii="Arial" w:hAnsi="Arial" w:cs="Arial"/>
          <w:sz w:val="22"/>
          <w:szCs w:val="22"/>
        </w:rPr>
        <w:t>)</w:t>
      </w:r>
      <w:r w:rsidR="003D6038" w:rsidRPr="00640F12">
        <w:rPr>
          <w:rFonts w:ascii="Arial" w:hAnsi="Arial" w:cs="Arial"/>
          <w:sz w:val="22"/>
          <w:szCs w:val="22"/>
        </w:rPr>
        <w:t xml:space="preserve"> </w:t>
      </w:r>
      <w:r w:rsidR="00033BAA" w:rsidRPr="00640F12">
        <w:rPr>
          <w:rFonts w:ascii="Arial" w:hAnsi="Arial" w:cs="Arial"/>
          <w:sz w:val="22"/>
          <w:szCs w:val="22"/>
        </w:rPr>
        <w:t xml:space="preserve">či jeho části </w:t>
      </w:r>
      <w:ins w:id="0" w:author="Jindrich" w:date="2017-06-19T08:46:00Z">
        <w:r w:rsidR="00F517A5">
          <w:rPr>
            <w:rFonts w:ascii="Arial" w:hAnsi="Arial" w:cs="Arial"/>
            <w:sz w:val="22"/>
            <w:szCs w:val="22"/>
          </w:rPr>
          <w:t>plynovodu ID:1444225</w:t>
        </w:r>
      </w:ins>
      <w:del w:id="1" w:author="Jindrich" w:date="2017-06-19T08:46:00Z"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begin">
            <w:ffData>
              <w:name w:val="Text1"/>
              <w:enabled/>
              <w:calcOnExit w:val="0"/>
              <w:textInput/>
            </w:ffData>
          </w:fldCha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InstrText xml:space="preserve"> FORMTEXT </w:delInstr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separate"/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end"/>
        </w:r>
      </w:del>
      <w:r w:rsidR="003D6038" w:rsidRPr="00640F12">
        <w:rPr>
          <w:rFonts w:ascii="Arial" w:hAnsi="Arial" w:cs="Arial"/>
          <w:sz w:val="22"/>
          <w:szCs w:val="22"/>
        </w:rPr>
        <w:t xml:space="preserve"> </w:t>
      </w:r>
      <w:r w:rsidR="00226414" w:rsidRPr="00640F12">
        <w:rPr>
          <w:rFonts w:ascii="Arial" w:hAnsi="Arial" w:cs="Arial"/>
          <w:sz w:val="22"/>
          <w:szCs w:val="22"/>
        </w:rPr>
        <w:t xml:space="preserve"> </w:t>
      </w:r>
      <w:r w:rsidR="003D6038" w:rsidRPr="00640F12">
        <w:rPr>
          <w:rFonts w:ascii="Arial" w:hAnsi="Arial" w:cs="Arial"/>
          <w:sz w:val="22"/>
          <w:szCs w:val="22"/>
        </w:rPr>
        <w:t xml:space="preserve">(dále </w:t>
      </w:r>
      <w:r w:rsidR="00651805" w:rsidRPr="00640F12">
        <w:rPr>
          <w:rFonts w:ascii="Arial" w:hAnsi="Arial" w:cs="Arial"/>
          <w:sz w:val="22"/>
          <w:szCs w:val="22"/>
        </w:rPr>
        <w:t xml:space="preserve">jen </w:t>
      </w:r>
      <w:r w:rsidR="003D6038" w:rsidRPr="00640F12">
        <w:rPr>
          <w:rFonts w:ascii="Arial" w:hAnsi="Arial" w:cs="Arial"/>
          <w:sz w:val="22"/>
          <w:szCs w:val="22"/>
        </w:rPr>
        <w:t>„</w:t>
      </w:r>
      <w:r w:rsidR="00E75291">
        <w:rPr>
          <w:rFonts w:ascii="Arial" w:hAnsi="Arial" w:cs="Arial"/>
          <w:sz w:val="22"/>
          <w:szCs w:val="22"/>
        </w:rPr>
        <w:t xml:space="preserve">přeložka </w:t>
      </w:r>
      <w:r w:rsidR="003D6038" w:rsidRPr="00640F12">
        <w:rPr>
          <w:rFonts w:ascii="Arial" w:hAnsi="Arial" w:cs="Arial"/>
          <w:sz w:val="22"/>
          <w:szCs w:val="22"/>
        </w:rPr>
        <w:t>PZ</w:t>
      </w:r>
      <w:r w:rsidR="000240C9" w:rsidRPr="00640F12">
        <w:rPr>
          <w:rFonts w:ascii="Arial" w:hAnsi="Arial" w:cs="Arial"/>
          <w:sz w:val="22"/>
          <w:szCs w:val="22"/>
        </w:rPr>
        <w:t>“</w:t>
      </w:r>
      <w:r w:rsidR="005B6692" w:rsidRPr="00640F12">
        <w:rPr>
          <w:rFonts w:ascii="Arial" w:hAnsi="Arial" w:cs="Arial"/>
          <w:sz w:val="22"/>
          <w:szCs w:val="22"/>
        </w:rPr>
        <w:t>)</w:t>
      </w:r>
      <w:r w:rsidR="000240C9" w:rsidRPr="00640F12">
        <w:rPr>
          <w:rFonts w:ascii="Arial" w:hAnsi="Arial" w:cs="Arial"/>
          <w:sz w:val="22"/>
          <w:szCs w:val="22"/>
        </w:rPr>
        <w:t xml:space="preserve">, </w:t>
      </w:r>
      <w:r w:rsidR="00BD5252" w:rsidRPr="00640F12">
        <w:rPr>
          <w:rFonts w:ascii="Arial" w:hAnsi="Arial" w:cs="Arial"/>
          <w:sz w:val="22"/>
          <w:szCs w:val="22"/>
        </w:rPr>
        <w:t xml:space="preserve">v obci </w:t>
      </w:r>
      <w:ins w:id="2" w:author="Jindrich" w:date="2017-06-19T08:46:00Z">
        <w:r w:rsidR="00F517A5">
          <w:rPr>
            <w:rFonts w:ascii="Arial" w:hAnsi="Arial" w:cs="Arial"/>
            <w:sz w:val="22"/>
            <w:szCs w:val="22"/>
          </w:rPr>
          <w:t>Šternberk</w:t>
        </w:r>
      </w:ins>
      <w:del w:id="3" w:author="Jindrich" w:date="2017-06-19T08:46:00Z"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begin">
            <w:ffData>
              <w:name w:val="Text2"/>
              <w:enabled/>
              <w:calcOnExit w:val="0"/>
              <w:textInput/>
            </w:ffData>
          </w:fldCha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InstrText xml:space="preserve"> FORMTEXT </w:delInstr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separate"/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end"/>
        </w:r>
      </w:del>
      <w:r w:rsidR="00BD5252" w:rsidRPr="00640F12">
        <w:rPr>
          <w:rFonts w:ascii="Arial" w:hAnsi="Arial" w:cs="Arial"/>
          <w:sz w:val="22"/>
          <w:szCs w:val="22"/>
        </w:rPr>
        <w:t xml:space="preserve"> k.ú. </w:t>
      </w:r>
      <w:ins w:id="4" w:author="Jindrich" w:date="2017-06-19T08:46:00Z">
        <w:r w:rsidR="00F517A5">
          <w:rPr>
            <w:rFonts w:ascii="Arial" w:hAnsi="Arial" w:cs="Arial"/>
            <w:sz w:val="22"/>
            <w:szCs w:val="22"/>
          </w:rPr>
          <w:t>Šternberk</w:t>
        </w:r>
      </w:ins>
      <w:del w:id="5" w:author="Jindrich" w:date="2017-06-19T08:47:00Z"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begin">
            <w:ffData>
              <w:name w:val="Text3"/>
              <w:enabled/>
              <w:calcOnExit w:val="0"/>
              <w:textInput/>
            </w:ffData>
          </w:fldCha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InstrText xml:space="preserve"> FORMTEXT </w:delInstr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separate"/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end"/>
        </w:r>
      </w:del>
      <w:r w:rsidR="00BD5252" w:rsidRPr="00640F12">
        <w:rPr>
          <w:rFonts w:ascii="Arial" w:hAnsi="Arial" w:cs="Arial"/>
          <w:sz w:val="22"/>
          <w:szCs w:val="22"/>
        </w:rPr>
        <w:t xml:space="preserve">, </w:t>
      </w:r>
      <w:r w:rsidR="00924EE4" w:rsidRPr="00640F12">
        <w:rPr>
          <w:rFonts w:ascii="Arial" w:hAnsi="Arial" w:cs="Arial"/>
          <w:sz w:val="22"/>
          <w:szCs w:val="22"/>
        </w:rPr>
        <w:t xml:space="preserve">které </w:t>
      </w:r>
      <w:r w:rsidR="00A12934">
        <w:rPr>
          <w:rFonts w:ascii="Arial" w:hAnsi="Arial" w:cs="Arial"/>
          <w:sz w:val="22"/>
          <w:szCs w:val="22"/>
        </w:rPr>
        <w:t>je</w:t>
      </w:r>
      <w:r w:rsidR="00A12934" w:rsidRPr="00640F12">
        <w:rPr>
          <w:rFonts w:ascii="Arial" w:hAnsi="Arial" w:cs="Arial"/>
          <w:sz w:val="22"/>
          <w:szCs w:val="22"/>
        </w:rPr>
        <w:t xml:space="preserve"> </w:t>
      </w:r>
      <w:r w:rsidR="00924EE4" w:rsidRPr="00640F12">
        <w:rPr>
          <w:rFonts w:ascii="Arial" w:hAnsi="Arial" w:cs="Arial"/>
          <w:sz w:val="22"/>
          <w:szCs w:val="22"/>
        </w:rPr>
        <w:t>v majetku vlastníka PZ</w:t>
      </w:r>
      <w:r w:rsidR="003F2EAB">
        <w:rPr>
          <w:rFonts w:ascii="Arial" w:hAnsi="Arial" w:cs="Arial"/>
          <w:sz w:val="22"/>
          <w:szCs w:val="22"/>
        </w:rPr>
        <w:t>,</w:t>
      </w:r>
      <w:r w:rsidR="00226414" w:rsidRPr="00640F12">
        <w:rPr>
          <w:rFonts w:ascii="Arial" w:hAnsi="Arial" w:cs="Arial"/>
          <w:sz w:val="22"/>
          <w:szCs w:val="22"/>
        </w:rPr>
        <w:t xml:space="preserve"> </w:t>
      </w:r>
      <w:r w:rsidR="00530FC3">
        <w:rPr>
          <w:rFonts w:ascii="Arial" w:hAnsi="Arial" w:cs="Arial"/>
          <w:sz w:val="22"/>
          <w:szCs w:val="22"/>
        </w:rPr>
        <w:t xml:space="preserve">dále </w:t>
      </w:r>
      <w:r w:rsidR="00226414" w:rsidRPr="00640F12">
        <w:rPr>
          <w:rFonts w:ascii="Arial" w:hAnsi="Arial" w:cs="Arial"/>
          <w:sz w:val="22"/>
          <w:szCs w:val="22"/>
        </w:rPr>
        <w:t>podmínky její realizace</w:t>
      </w:r>
      <w:r w:rsidR="003F2EAB">
        <w:rPr>
          <w:rFonts w:ascii="Arial" w:hAnsi="Arial" w:cs="Arial"/>
          <w:sz w:val="22"/>
          <w:szCs w:val="22"/>
        </w:rPr>
        <w:t xml:space="preserve"> a </w:t>
      </w:r>
      <w:r w:rsidR="00E75291">
        <w:rPr>
          <w:rFonts w:ascii="Arial" w:hAnsi="Arial" w:cs="Arial"/>
          <w:sz w:val="22"/>
          <w:szCs w:val="22"/>
        </w:rPr>
        <w:t>nabytí vlastnictví k</w:t>
      </w:r>
      <w:r w:rsidR="00530FC3">
        <w:rPr>
          <w:rFonts w:ascii="Arial" w:hAnsi="Arial" w:cs="Arial"/>
          <w:sz w:val="22"/>
          <w:szCs w:val="22"/>
        </w:rPr>
        <w:t>e</w:t>
      </w:r>
      <w:r w:rsidR="003F2EAB">
        <w:rPr>
          <w:rFonts w:ascii="Arial" w:hAnsi="Arial" w:cs="Arial"/>
          <w:sz w:val="22"/>
          <w:szCs w:val="22"/>
        </w:rPr>
        <w:t xml:space="preserve"> </w:t>
      </w:r>
      <w:r w:rsidR="00E75291">
        <w:rPr>
          <w:rFonts w:ascii="Arial" w:hAnsi="Arial" w:cs="Arial"/>
          <w:sz w:val="22"/>
          <w:szCs w:val="22"/>
        </w:rPr>
        <w:t>z</w:t>
      </w:r>
      <w:r w:rsidR="003F5971">
        <w:rPr>
          <w:rFonts w:ascii="Arial" w:hAnsi="Arial" w:cs="Arial"/>
          <w:sz w:val="22"/>
          <w:szCs w:val="22"/>
        </w:rPr>
        <w:t xml:space="preserve">rušené </w:t>
      </w:r>
      <w:r w:rsidR="003F2EAB">
        <w:rPr>
          <w:rFonts w:ascii="Arial" w:hAnsi="Arial" w:cs="Arial"/>
          <w:sz w:val="22"/>
          <w:szCs w:val="22"/>
        </w:rPr>
        <w:t xml:space="preserve">části </w:t>
      </w:r>
      <w:r w:rsidR="008F1369">
        <w:rPr>
          <w:rFonts w:ascii="Arial" w:hAnsi="Arial" w:cs="Arial"/>
          <w:sz w:val="22"/>
          <w:szCs w:val="22"/>
        </w:rPr>
        <w:t>plynárenského zařízení</w:t>
      </w:r>
      <w:r w:rsidR="00802DE4">
        <w:rPr>
          <w:rFonts w:ascii="Arial" w:hAnsi="Arial" w:cs="Arial"/>
          <w:sz w:val="22"/>
          <w:szCs w:val="22"/>
        </w:rPr>
        <w:t xml:space="preserve"> </w:t>
      </w:r>
      <w:r w:rsidR="003F2EAB">
        <w:rPr>
          <w:rFonts w:ascii="Arial" w:hAnsi="Arial" w:cs="Arial"/>
          <w:sz w:val="22"/>
          <w:szCs w:val="22"/>
        </w:rPr>
        <w:t>stavebník</w:t>
      </w:r>
      <w:r w:rsidR="00E75291">
        <w:rPr>
          <w:rFonts w:ascii="Arial" w:hAnsi="Arial" w:cs="Arial"/>
          <w:sz w:val="22"/>
          <w:szCs w:val="22"/>
        </w:rPr>
        <w:t>em</w:t>
      </w:r>
      <w:r w:rsidRPr="00640F12">
        <w:rPr>
          <w:rFonts w:ascii="Arial" w:hAnsi="Arial" w:cs="Arial"/>
          <w:sz w:val="22"/>
          <w:szCs w:val="22"/>
        </w:rPr>
        <w:t>.</w:t>
      </w:r>
      <w:r w:rsidR="00BD5252" w:rsidRPr="00640F12">
        <w:rPr>
          <w:rFonts w:ascii="Arial" w:hAnsi="Arial" w:cs="Arial"/>
          <w:sz w:val="22"/>
          <w:szCs w:val="22"/>
        </w:rPr>
        <w:t xml:space="preserve"> </w:t>
      </w:r>
      <w:r w:rsidR="00AC54C0" w:rsidRPr="00640F12">
        <w:rPr>
          <w:rFonts w:ascii="Arial" w:hAnsi="Arial" w:cs="Arial"/>
          <w:sz w:val="22"/>
          <w:szCs w:val="22"/>
        </w:rPr>
        <w:t>Potřeba přeložky PZ je vyvolána realizací stavby</w:t>
      </w:r>
      <w:r w:rsidR="005B6692" w:rsidRPr="00640F12">
        <w:rPr>
          <w:rFonts w:ascii="Arial" w:hAnsi="Arial" w:cs="Arial"/>
          <w:sz w:val="22"/>
          <w:szCs w:val="22"/>
        </w:rPr>
        <w:t xml:space="preserve">: </w:t>
      </w:r>
      <w:ins w:id="6" w:author="Jindrich" w:date="2017-06-19T08:45:00Z">
        <w:r w:rsidR="00F517A5">
          <w:rPr>
            <w:rFonts w:ascii="Arial" w:hAnsi="Arial" w:cs="Arial"/>
            <w:sz w:val="22"/>
            <w:szCs w:val="22"/>
          </w:rPr>
          <w:t>Výstavba komunikace Šternberk-Příkopy</w:t>
        </w:r>
      </w:ins>
      <w:ins w:id="7" w:author="Jindrich" w:date="2017-06-19T08:54:00Z">
        <w:r w:rsidR="0052120D">
          <w:rPr>
            <w:rFonts w:ascii="Arial" w:hAnsi="Arial" w:cs="Arial"/>
            <w:sz w:val="22"/>
            <w:szCs w:val="22"/>
          </w:rPr>
          <w:t>,Přeložka NTL plynovodu SO501-A</w:t>
        </w:r>
      </w:ins>
      <w:bookmarkStart w:id="8" w:name="_GoBack"/>
      <w:bookmarkEnd w:id="8"/>
      <w:del w:id="9" w:author="Jindrich" w:date="2017-06-19T08:45:00Z">
        <w:r w:rsidR="00BD5252" w:rsidRPr="00F517A5" w:rsidDel="00F517A5">
          <w:rPr>
            <w:rFonts w:ascii="Arial" w:hAnsi="Arial" w:cs="Arial"/>
            <w:sz w:val="22"/>
            <w:szCs w:val="22"/>
            <w:rPrChange w:id="10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fldChar w:fldCharType="begin">
            <w:ffData>
              <w:name w:val="Text4"/>
              <w:enabled/>
              <w:calcOnExit w:val="0"/>
              <w:textInput/>
            </w:ffData>
          </w:fldChar>
        </w:r>
        <w:r w:rsidR="00BD5252" w:rsidRPr="00F517A5" w:rsidDel="00F517A5">
          <w:rPr>
            <w:rFonts w:ascii="Arial" w:hAnsi="Arial" w:cs="Arial"/>
            <w:sz w:val="22"/>
            <w:szCs w:val="22"/>
            <w:rPrChange w:id="11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InstrText xml:space="preserve"> FORMTEXT </w:delInstrText>
        </w:r>
        <w:r w:rsidR="00BD5252" w:rsidRPr="00F517A5" w:rsidDel="00F517A5">
          <w:rPr>
            <w:rFonts w:ascii="Arial" w:hAnsi="Arial" w:cs="Arial"/>
            <w:sz w:val="22"/>
            <w:szCs w:val="22"/>
            <w:rPrChange w:id="12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</w:r>
        <w:r w:rsidR="00BD5252" w:rsidRPr="00F517A5" w:rsidDel="00F517A5">
          <w:rPr>
            <w:rFonts w:ascii="Arial" w:hAnsi="Arial" w:cs="Arial"/>
            <w:sz w:val="22"/>
            <w:szCs w:val="22"/>
            <w:rPrChange w:id="13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fldChar w:fldCharType="separate"/>
        </w:r>
        <w:r w:rsidR="00BD5252" w:rsidRPr="00F517A5" w:rsidDel="00F517A5">
          <w:rPr>
            <w:rFonts w:ascii="Arial" w:hAnsi="Arial" w:cs="Arial"/>
            <w:sz w:val="22"/>
            <w:szCs w:val="22"/>
            <w:rPrChange w:id="14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5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6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7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8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9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fldChar w:fldCharType="end"/>
        </w:r>
        <w:r w:rsidR="00BD5252" w:rsidRPr="00640F12" w:rsidDel="00F517A5">
          <w:rPr>
            <w:rFonts w:ascii="Arial" w:hAnsi="Arial" w:cs="Arial"/>
            <w:sz w:val="22"/>
            <w:szCs w:val="22"/>
          </w:rPr>
          <w:delText>,</w:delText>
        </w:r>
      </w:del>
      <w:r w:rsidR="00BD5252" w:rsidRPr="00640F12">
        <w:rPr>
          <w:rFonts w:ascii="Arial" w:hAnsi="Arial" w:cs="Arial"/>
          <w:sz w:val="22"/>
          <w:szCs w:val="22"/>
        </w:rPr>
        <w:t xml:space="preserve"> </w:t>
      </w:r>
      <w:r w:rsidR="00AC54C0" w:rsidRPr="00640F12">
        <w:rPr>
          <w:rFonts w:ascii="Arial" w:hAnsi="Arial" w:cs="Arial"/>
          <w:sz w:val="22"/>
          <w:szCs w:val="22"/>
        </w:rPr>
        <w:t>jejímž investorem je stavebník.</w:t>
      </w:r>
    </w:p>
    <w:p w14:paraId="3DADC569" w14:textId="460CE5F2" w:rsidR="00C9524F" w:rsidRPr="00640F12" w:rsidRDefault="00C9524F" w:rsidP="00A96BA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Rozsah přeložky </w:t>
      </w:r>
      <w:r w:rsidR="00A12934">
        <w:rPr>
          <w:rFonts w:ascii="Arial" w:hAnsi="Arial" w:cs="Arial"/>
          <w:sz w:val="22"/>
          <w:szCs w:val="22"/>
        </w:rPr>
        <w:t xml:space="preserve">PZ </w:t>
      </w:r>
      <w:r w:rsidRPr="00640F12">
        <w:rPr>
          <w:rFonts w:ascii="Arial" w:hAnsi="Arial" w:cs="Arial"/>
          <w:sz w:val="22"/>
          <w:szCs w:val="22"/>
        </w:rPr>
        <w:t xml:space="preserve">včetně předpokládaných nákladů je specifikován </w:t>
      </w:r>
      <w:r w:rsidR="00AC54C0" w:rsidRPr="00640F12">
        <w:rPr>
          <w:rFonts w:ascii="Arial" w:hAnsi="Arial" w:cs="Arial"/>
          <w:sz w:val="22"/>
          <w:szCs w:val="22"/>
        </w:rPr>
        <w:t xml:space="preserve">ve stanovisku vlastníka </w:t>
      </w:r>
      <w:r w:rsidR="00226414" w:rsidRPr="00640F12">
        <w:rPr>
          <w:rFonts w:ascii="Arial" w:hAnsi="Arial" w:cs="Arial"/>
          <w:sz w:val="22"/>
          <w:szCs w:val="22"/>
        </w:rPr>
        <w:t xml:space="preserve">PZ </w:t>
      </w:r>
      <w:r w:rsidR="00AC54C0" w:rsidRPr="00640F12">
        <w:rPr>
          <w:rFonts w:ascii="Arial" w:hAnsi="Arial" w:cs="Arial"/>
          <w:sz w:val="22"/>
          <w:szCs w:val="22"/>
        </w:rPr>
        <w:t xml:space="preserve">ze dne </w:t>
      </w:r>
      <w:ins w:id="20" w:author="Jindrich" w:date="2017-06-19T08:47:00Z">
        <w:r w:rsidR="00F517A5">
          <w:rPr>
            <w:rFonts w:ascii="Arial" w:hAnsi="Arial" w:cs="Arial"/>
            <w:sz w:val="22"/>
            <w:szCs w:val="22"/>
          </w:rPr>
          <w:t>28.3.2017</w:t>
        </w:r>
      </w:ins>
      <w:del w:id="21" w:author="Jindrich" w:date="2017-06-19T08:47:00Z">
        <w:r w:rsidR="000240C9" w:rsidRPr="00640F12" w:rsidDel="00F517A5">
          <w:rPr>
            <w:rFonts w:ascii="Arial" w:hAnsi="Arial" w:cs="Arial"/>
            <w:color w:val="FF0000"/>
            <w:sz w:val="22"/>
            <w:szCs w:val="22"/>
          </w:rPr>
          <w:delText>xx</w:delText>
        </w:r>
        <w:r w:rsidR="00DE187E" w:rsidRPr="00640F12" w:rsidDel="00F517A5">
          <w:rPr>
            <w:rFonts w:ascii="Arial" w:hAnsi="Arial" w:cs="Arial"/>
            <w:color w:val="FF0000"/>
            <w:sz w:val="22"/>
            <w:szCs w:val="22"/>
          </w:rPr>
          <w:delText>.</w:delText>
        </w:r>
        <w:r w:rsidR="000240C9" w:rsidRPr="00640F12" w:rsidDel="00F517A5">
          <w:rPr>
            <w:rFonts w:ascii="Arial" w:hAnsi="Arial" w:cs="Arial"/>
            <w:color w:val="FF0000"/>
            <w:sz w:val="22"/>
            <w:szCs w:val="22"/>
          </w:rPr>
          <w:delText>xx</w:delText>
        </w:r>
      </w:del>
      <w:r w:rsidR="00DE187E" w:rsidRPr="00640F12">
        <w:rPr>
          <w:rFonts w:ascii="Arial" w:hAnsi="Arial" w:cs="Arial"/>
          <w:color w:val="FF0000"/>
          <w:sz w:val="22"/>
          <w:szCs w:val="22"/>
        </w:rPr>
        <w:t>.</w:t>
      </w:r>
      <w:r w:rsidR="00DE187E" w:rsidRPr="00640F12">
        <w:rPr>
          <w:rFonts w:ascii="Arial" w:hAnsi="Arial" w:cs="Arial"/>
          <w:sz w:val="22"/>
          <w:szCs w:val="22"/>
        </w:rPr>
        <w:t>201</w:t>
      </w:r>
      <w:ins w:id="22" w:author="Jindrich" w:date="2017-06-19T08:47:00Z">
        <w:r w:rsidR="00F517A5">
          <w:rPr>
            <w:rFonts w:ascii="Arial" w:hAnsi="Arial" w:cs="Arial"/>
            <w:sz w:val="22"/>
            <w:szCs w:val="22"/>
          </w:rPr>
          <w:t>7</w:t>
        </w:r>
      </w:ins>
      <w:r w:rsidR="000240C9" w:rsidRPr="00640F12">
        <w:rPr>
          <w:rFonts w:ascii="Arial" w:hAnsi="Arial" w:cs="Arial"/>
          <w:color w:val="FF0000"/>
          <w:sz w:val="22"/>
          <w:szCs w:val="22"/>
        </w:rPr>
        <w:t>x</w:t>
      </w:r>
      <w:r w:rsidR="000240C9" w:rsidRPr="00640F12">
        <w:rPr>
          <w:rFonts w:ascii="Arial" w:hAnsi="Arial" w:cs="Arial"/>
          <w:sz w:val="22"/>
          <w:szCs w:val="22"/>
        </w:rPr>
        <w:t xml:space="preserve"> </w:t>
      </w:r>
      <w:r w:rsidR="00DE187E" w:rsidRPr="00640F12">
        <w:rPr>
          <w:rFonts w:ascii="Arial" w:hAnsi="Arial" w:cs="Arial"/>
          <w:sz w:val="22"/>
          <w:szCs w:val="22"/>
        </w:rPr>
        <w:t xml:space="preserve"> </w:t>
      </w:r>
      <w:r w:rsidR="00033BAA" w:rsidRPr="00640F12">
        <w:rPr>
          <w:rFonts w:ascii="Arial" w:hAnsi="Arial" w:cs="Arial"/>
          <w:sz w:val="22"/>
          <w:szCs w:val="22"/>
        </w:rPr>
        <w:t xml:space="preserve">č.: </w:t>
      </w:r>
      <w:r w:rsidR="00DE187E" w:rsidRPr="00640F12">
        <w:rPr>
          <w:rFonts w:ascii="Arial" w:hAnsi="Arial" w:cs="Arial"/>
          <w:sz w:val="22"/>
          <w:szCs w:val="22"/>
        </w:rPr>
        <w:t>500</w:t>
      </w:r>
      <w:ins w:id="23" w:author="Jindrich" w:date="2017-06-19T08:47:00Z">
        <w:r w:rsidR="00F517A5">
          <w:rPr>
            <w:rFonts w:ascii="Arial" w:hAnsi="Arial" w:cs="Arial"/>
            <w:sz w:val="22"/>
            <w:szCs w:val="22"/>
          </w:rPr>
          <w:t>1484018</w:t>
        </w:r>
      </w:ins>
      <w:del w:id="24" w:author="Jindrich" w:date="2017-06-19T08:47:00Z">
        <w:r w:rsidR="000240C9" w:rsidRPr="00640F12" w:rsidDel="00F517A5">
          <w:rPr>
            <w:rFonts w:ascii="Arial" w:hAnsi="Arial" w:cs="Arial"/>
            <w:color w:val="FF0000"/>
            <w:sz w:val="22"/>
            <w:szCs w:val="22"/>
          </w:rPr>
          <w:delText>xxxxx</w:delText>
        </w:r>
      </w:del>
      <w:r w:rsidR="003B7120" w:rsidRPr="003B7120">
        <w:rPr>
          <w:rFonts w:ascii="Arial" w:hAnsi="Arial" w:cs="Arial"/>
          <w:sz w:val="22"/>
          <w:szCs w:val="22"/>
        </w:rPr>
        <w:t>.</w:t>
      </w:r>
    </w:p>
    <w:p w14:paraId="4E7B0FC1" w14:textId="6DE2CD5B" w:rsidR="003D6038" w:rsidRPr="00640F12" w:rsidRDefault="00FA79C7" w:rsidP="00A96BA9">
      <w:pPr>
        <w:pStyle w:val="Zkladntext"/>
        <w:ind w:left="426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Její t</w:t>
      </w:r>
      <w:r w:rsidR="00C9524F" w:rsidRPr="00640F12">
        <w:rPr>
          <w:rFonts w:ascii="Arial" w:hAnsi="Arial" w:cs="Arial"/>
          <w:sz w:val="22"/>
          <w:szCs w:val="22"/>
        </w:rPr>
        <w:t xml:space="preserve">echnické řešení může </w:t>
      </w:r>
      <w:r w:rsidR="00033BAA" w:rsidRPr="00640F12">
        <w:rPr>
          <w:rFonts w:ascii="Arial" w:hAnsi="Arial" w:cs="Arial"/>
          <w:sz w:val="22"/>
          <w:szCs w:val="22"/>
        </w:rPr>
        <w:t xml:space="preserve">být </w:t>
      </w:r>
      <w:r w:rsidR="00C9524F" w:rsidRPr="00640F12">
        <w:rPr>
          <w:rFonts w:ascii="Arial" w:hAnsi="Arial" w:cs="Arial"/>
          <w:sz w:val="22"/>
          <w:szCs w:val="22"/>
        </w:rPr>
        <w:t>upřesňov</w:t>
      </w:r>
      <w:r w:rsidR="00033BAA" w:rsidRPr="00640F12">
        <w:rPr>
          <w:rFonts w:ascii="Arial" w:hAnsi="Arial" w:cs="Arial"/>
          <w:sz w:val="22"/>
          <w:szCs w:val="22"/>
        </w:rPr>
        <w:t>áno</w:t>
      </w:r>
      <w:r w:rsidR="00C9524F" w:rsidRPr="00640F12">
        <w:rPr>
          <w:rFonts w:ascii="Arial" w:hAnsi="Arial" w:cs="Arial"/>
          <w:sz w:val="22"/>
          <w:szCs w:val="22"/>
        </w:rPr>
        <w:t xml:space="preserve"> v průběhu přípravy stavby v jednotlivých stupních </w:t>
      </w:r>
      <w:r w:rsidR="00033BAA" w:rsidRPr="00640F12">
        <w:rPr>
          <w:rFonts w:ascii="Arial" w:hAnsi="Arial" w:cs="Arial"/>
          <w:sz w:val="22"/>
          <w:szCs w:val="22"/>
        </w:rPr>
        <w:t>projektové d</w:t>
      </w:r>
      <w:r w:rsidR="00597055">
        <w:rPr>
          <w:rFonts w:ascii="Arial" w:hAnsi="Arial" w:cs="Arial"/>
          <w:sz w:val="22"/>
          <w:szCs w:val="22"/>
        </w:rPr>
        <w:t>okumentace (dále také jako jen „</w:t>
      </w:r>
      <w:r w:rsidR="00C9524F" w:rsidRPr="00640F12">
        <w:rPr>
          <w:rFonts w:ascii="Arial" w:hAnsi="Arial" w:cs="Arial"/>
          <w:sz w:val="22"/>
          <w:szCs w:val="22"/>
        </w:rPr>
        <w:t>PD</w:t>
      </w:r>
      <w:r w:rsidR="00033BAA" w:rsidRPr="00640F12">
        <w:rPr>
          <w:rFonts w:ascii="Arial" w:hAnsi="Arial" w:cs="Arial"/>
          <w:sz w:val="22"/>
          <w:szCs w:val="22"/>
        </w:rPr>
        <w:t>“</w:t>
      </w:r>
      <w:r w:rsidR="00332B72" w:rsidRPr="00640F12">
        <w:rPr>
          <w:rFonts w:ascii="Arial" w:hAnsi="Arial" w:cs="Arial"/>
          <w:sz w:val="22"/>
          <w:szCs w:val="22"/>
        </w:rPr>
        <w:t>)</w:t>
      </w:r>
      <w:r w:rsidR="00C9524F" w:rsidRPr="00640F12">
        <w:rPr>
          <w:rStyle w:val="FontStyle13"/>
          <w:sz w:val="22"/>
          <w:szCs w:val="22"/>
        </w:rPr>
        <w:t>.</w:t>
      </w:r>
      <w:r w:rsidR="00B24726" w:rsidRPr="00640F12">
        <w:rPr>
          <w:rStyle w:val="FontStyle13"/>
          <w:sz w:val="22"/>
          <w:szCs w:val="22"/>
        </w:rPr>
        <w:t xml:space="preserve"> Tyto změny mohou mít vliv na výši</w:t>
      </w:r>
      <w:r w:rsidR="00B24726" w:rsidRPr="00640F12">
        <w:rPr>
          <w:rFonts w:ascii="Arial" w:hAnsi="Arial" w:cs="Arial"/>
          <w:sz w:val="22"/>
          <w:szCs w:val="22"/>
        </w:rPr>
        <w:t xml:space="preserve"> předpokládaných nákladů na provedení přeložky PZ.</w:t>
      </w:r>
    </w:p>
    <w:p w14:paraId="62184B4F" w14:textId="7268C9A2" w:rsidR="003D6038" w:rsidRPr="00640F12" w:rsidRDefault="003D6038" w:rsidP="00A96BA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lastRenderedPageBreak/>
        <w:t>Smluvní strany se dohodly podle ustanovení § 70 zákona č. 458/2000 Sb.,</w:t>
      </w:r>
      <w:r w:rsidR="008D5C92" w:rsidRPr="00640F12">
        <w:rPr>
          <w:rFonts w:ascii="Arial" w:hAnsi="Arial" w:cs="Arial"/>
          <w:sz w:val="22"/>
          <w:szCs w:val="22"/>
        </w:rPr>
        <w:t xml:space="preserve"> energetický zákon,</w:t>
      </w:r>
      <w:r w:rsidRPr="00640F12">
        <w:rPr>
          <w:rFonts w:ascii="Arial" w:hAnsi="Arial" w:cs="Arial"/>
          <w:sz w:val="22"/>
          <w:szCs w:val="22"/>
        </w:rPr>
        <w:t xml:space="preserve"> ve znění pozdějších předpisů</w:t>
      </w:r>
      <w:r w:rsidR="008D5C92" w:rsidRPr="00640F12">
        <w:rPr>
          <w:rFonts w:ascii="Arial" w:hAnsi="Arial" w:cs="Arial"/>
          <w:sz w:val="22"/>
          <w:szCs w:val="22"/>
        </w:rPr>
        <w:t xml:space="preserve"> (dále jen „energetický zákon“)</w:t>
      </w:r>
      <w:r w:rsidRPr="00640F12">
        <w:rPr>
          <w:rFonts w:ascii="Arial" w:hAnsi="Arial" w:cs="Arial"/>
          <w:sz w:val="22"/>
          <w:szCs w:val="22"/>
        </w:rPr>
        <w:t xml:space="preserve">, že stavebník svým jménem a na své náklady pro vlastníka PZ zajistí </w:t>
      </w:r>
      <w:r w:rsidR="004C68A5" w:rsidRPr="00640F12">
        <w:rPr>
          <w:rFonts w:ascii="Arial" w:hAnsi="Arial" w:cs="Arial"/>
          <w:sz w:val="22"/>
          <w:szCs w:val="22"/>
        </w:rPr>
        <w:t xml:space="preserve">veškeré </w:t>
      </w:r>
      <w:r w:rsidRPr="00640F12">
        <w:rPr>
          <w:rFonts w:ascii="Arial" w:hAnsi="Arial" w:cs="Arial"/>
          <w:sz w:val="22"/>
          <w:szCs w:val="22"/>
        </w:rPr>
        <w:t>činnost</w:t>
      </w:r>
      <w:r w:rsidR="004C68A5" w:rsidRPr="00640F12">
        <w:rPr>
          <w:rFonts w:ascii="Arial" w:hAnsi="Arial" w:cs="Arial"/>
          <w:sz w:val="22"/>
          <w:szCs w:val="22"/>
        </w:rPr>
        <w:t>i</w:t>
      </w:r>
      <w:r w:rsidRPr="00640F12">
        <w:rPr>
          <w:rFonts w:ascii="Arial" w:hAnsi="Arial" w:cs="Arial"/>
          <w:sz w:val="22"/>
          <w:szCs w:val="22"/>
        </w:rPr>
        <w:t xml:space="preserve"> spojen</w:t>
      </w:r>
      <w:r w:rsidR="004C68A5" w:rsidRPr="00640F12">
        <w:rPr>
          <w:rFonts w:ascii="Arial" w:hAnsi="Arial" w:cs="Arial"/>
          <w:sz w:val="22"/>
          <w:szCs w:val="22"/>
        </w:rPr>
        <w:t>é</w:t>
      </w:r>
      <w:r w:rsidRPr="00640F12">
        <w:rPr>
          <w:rFonts w:ascii="Arial" w:hAnsi="Arial" w:cs="Arial"/>
          <w:sz w:val="22"/>
          <w:szCs w:val="22"/>
        </w:rPr>
        <w:t xml:space="preserve"> s provedením přeložky PZ v rozsahu sjednaném v této smlouvě a </w:t>
      </w:r>
      <w:r w:rsidR="00174595">
        <w:rPr>
          <w:rFonts w:ascii="Arial" w:hAnsi="Arial" w:cs="Arial"/>
          <w:sz w:val="22"/>
          <w:szCs w:val="22"/>
        </w:rPr>
        <w:t>které budou vyplývat z</w:t>
      </w:r>
      <w:r w:rsidR="009133A1">
        <w:rPr>
          <w:rFonts w:ascii="Arial" w:hAnsi="Arial" w:cs="Arial"/>
          <w:sz w:val="22"/>
          <w:szCs w:val="22"/>
        </w:rPr>
        <w:t> projektové dokumentace (</w:t>
      </w:r>
      <w:r w:rsidR="007846CF">
        <w:rPr>
          <w:rFonts w:ascii="Arial" w:hAnsi="Arial" w:cs="Arial"/>
          <w:sz w:val="22"/>
          <w:szCs w:val="22"/>
        </w:rPr>
        <w:t>„</w:t>
      </w:r>
      <w:r w:rsidR="009133A1">
        <w:rPr>
          <w:rFonts w:ascii="Arial" w:hAnsi="Arial" w:cs="Arial"/>
          <w:sz w:val="22"/>
          <w:szCs w:val="22"/>
        </w:rPr>
        <w:t>PD“)</w:t>
      </w:r>
      <w:r w:rsidRPr="00640F12">
        <w:rPr>
          <w:rFonts w:ascii="Arial" w:hAnsi="Arial" w:cs="Arial"/>
          <w:sz w:val="22"/>
          <w:szCs w:val="22"/>
        </w:rPr>
        <w:t>.</w:t>
      </w:r>
    </w:p>
    <w:p w14:paraId="590DFAA0" w14:textId="567C40ED" w:rsidR="00C9524F" w:rsidRDefault="00C9524F" w:rsidP="006F176E">
      <w:pPr>
        <w:pStyle w:val="Style2"/>
        <w:widowControl/>
        <w:numPr>
          <w:ilvl w:val="0"/>
          <w:numId w:val="1"/>
        </w:numPr>
        <w:tabs>
          <w:tab w:val="left" w:pos="284"/>
          <w:tab w:val="left" w:pos="3544"/>
        </w:tabs>
        <w:autoSpaceDE/>
        <w:autoSpaceDN/>
        <w:adjustRightInd/>
        <w:spacing w:before="113" w:after="240" w:line="240" w:lineRule="auto"/>
        <w:ind w:left="357" w:hanging="357"/>
        <w:jc w:val="both"/>
        <w:rPr>
          <w:sz w:val="20"/>
          <w:szCs w:val="20"/>
        </w:rPr>
      </w:pPr>
      <w:r w:rsidRPr="00640F12">
        <w:rPr>
          <w:sz w:val="22"/>
          <w:szCs w:val="22"/>
        </w:rPr>
        <w:t>Touto smlouvou se dále vymezuje rozsah spolupráce, vzájemných práv a povinností smluvních stran v období přípravy a realizace stavby přeložky PZ, za účelem zajištění jejího řádného budoucího provoz</w:t>
      </w:r>
      <w:r w:rsidR="00033BAA" w:rsidRPr="00640F12">
        <w:rPr>
          <w:sz w:val="22"/>
          <w:szCs w:val="22"/>
        </w:rPr>
        <w:t>u</w:t>
      </w:r>
      <w:r w:rsidRPr="00640F12">
        <w:rPr>
          <w:sz w:val="22"/>
          <w:szCs w:val="22"/>
        </w:rPr>
        <w:t xml:space="preserve">, zejména </w:t>
      </w:r>
      <w:r w:rsidR="00597055">
        <w:rPr>
          <w:sz w:val="22"/>
          <w:szCs w:val="22"/>
        </w:rPr>
        <w:t>z hlediska bezpečnosti, spolehlivosti a </w:t>
      </w:r>
      <w:r w:rsidRPr="00640F12">
        <w:rPr>
          <w:sz w:val="22"/>
          <w:szCs w:val="22"/>
        </w:rPr>
        <w:t>hospodárn</w:t>
      </w:r>
      <w:r w:rsidR="00033BAA" w:rsidRPr="00640F12">
        <w:rPr>
          <w:sz w:val="22"/>
          <w:szCs w:val="22"/>
        </w:rPr>
        <w:t>osti.</w:t>
      </w:r>
    </w:p>
    <w:p w14:paraId="0854BFAB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</w:p>
    <w:p w14:paraId="3649BA0B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III.</w:t>
      </w:r>
    </w:p>
    <w:p w14:paraId="4573174E" w14:textId="77777777" w:rsidR="003D6038" w:rsidRPr="0025283D" w:rsidRDefault="003D6038" w:rsidP="00547F18">
      <w:pPr>
        <w:pStyle w:val="Nadpis3"/>
        <w:spacing w:before="0" w:after="120"/>
        <w:jc w:val="center"/>
        <w:rPr>
          <w:bCs w:val="0"/>
          <w:color w:val="000000"/>
          <w:sz w:val="24"/>
          <w:szCs w:val="24"/>
        </w:rPr>
      </w:pPr>
      <w:r w:rsidRPr="0025283D">
        <w:rPr>
          <w:bCs w:val="0"/>
          <w:color w:val="000000"/>
          <w:sz w:val="24"/>
          <w:szCs w:val="24"/>
        </w:rPr>
        <w:t>Termín provedení stavby</w:t>
      </w:r>
    </w:p>
    <w:p w14:paraId="6B51E6F9" w14:textId="6C070E6C" w:rsidR="003D6038" w:rsidRPr="00640F12" w:rsidRDefault="003D6038" w:rsidP="00A96BA9">
      <w:pPr>
        <w:pStyle w:val="Zkladntex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Přeložku</w:t>
      </w:r>
      <w:r w:rsidR="009133A1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 xml:space="preserve"> podle článku II. této smlouvy </w:t>
      </w:r>
      <w:r w:rsidR="00AC54C0" w:rsidRPr="00640F12">
        <w:rPr>
          <w:rFonts w:ascii="Arial" w:hAnsi="Arial" w:cs="Arial"/>
          <w:sz w:val="22"/>
          <w:szCs w:val="22"/>
        </w:rPr>
        <w:t xml:space="preserve">zajistí </w:t>
      </w:r>
      <w:r w:rsidRPr="00640F12">
        <w:rPr>
          <w:rFonts w:ascii="Arial" w:hAnsi="Arial" w:cs="Arial"/>
          <w:sz w:val="22"/>
          <w:szCs w:val="22"/>
        </w:rPr>
        <w:t>stavebník</w:t>
      </w:r>
      <w:r w:rsidR="00B4229F" w:rsidRPr="00640F12">
        <w:rPr>
          <w:rFonts w:ascii="Arial" w:hAnsi="Arial" w:cs="Arial"/>
          <w:sz w:val="22"/>
          <w:szCs w:val="22"/>
        </w:rPr>
        <w:t xml:space="preserve"> v</w:t>
      </w:r>
      <w:r w:rsidR="00273D37" w:rsidRPr="00640F12">
        <w:rPr>
          <w:rFonts w:ascii="Arial" w:hAnsi="Arial" w:cs="Arial"/>
          <w:sz w:val="22"/>
          <w:szCs w:val="22"/>
        </w:rPr>
        <w:t> předpokládaném termínu</w:t>
      </w:r>
      <w:r w:rsidR="006F176E">
        <w:rPr>
          <w:rFonts w:ascii="Arial" w:hAnsi="Arial" w:cs="Arial"/>
          <w:sz w:val="22"/>
          <w:szCs w:val="22"/>
        </w:rPr>
        <w:t xml:space="preserve"> </w:t>
      </w:r>
      <w:r w:rsidR="00BD5252" w:rsidRPr="00640F12">
        <w:rPr>
          <w:rFonts w:ascii="Arial" w:hAnsi="Arial" w:cs="Arial"/>
          <w:sz w:val="22"/>
          <w:szCs w:val="22"/>
          <w:u w:val="dotted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D5252" w:rsidRPr="00640F12">
        <w:rPr>
          <w:rFonts w:ascii="Arial" w:hAnsi="Arial" w:cs="Arial"/>
          <w:sz w:val="22"/>
          <w:szCs w:val="22"/>
          <w:u w:val="dotted"/>
        </w:rPr>
        <w:instrText xml:space="preserve"> FORMTEXT </w:instrText>
      </w:r>
      <w:r w:rsidR="00BD5252" w:rsidRPr="00640F12">
        <w:rPr>
          <w:rFonts w:ascii="Arial" w:hAnsi="Arial" w:cs="Arial"/>
          <w:sz w:val="22"/>
          <w:szCs w:val="22"/>
          <w:u w:val="dotted"/>
        </w:rPr>
      </w:r>
      <w:r w:rsidR="00BD5252" w:rsidRPr="00640F12">
        <w:rPr>
          <w:rFonts w:ascii="Arial" w:hAnsi="Arial" w:cs="Arial"/>
          <w:sz w:val="22"/>
          <w:szCs w:val="22"/>
          <w:u w:val="dotted"/>
        </w:rPr>
        <w:fldChar w:fldCharType="separate"/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fldChar w:fldCharType="end"/>
      </w:r>
      <w:r w:rsidR="00B4229F" w:rsidRPr="00640F12">
        <w:rPr>
          <w:rFonts w:ascii="Arial" w:hAnsi="Arial" w:cs="Arial"/>
          <w:sz w:val="22"/>
          <w:szCs w:val="22"/>
        </w:rPr>
        <w:t> </w:t>
      </w:r>
      <w:r w:rsidRPr="00640F12">
        <w:rPr>
          <w:rFonts w:ascii="Arial" w:hAnsi="Arial" w:cs="Arial"/>
          <w:sz w:val="22"/>
          <w:szCs w:val="22"/>
        </w:rPr>
        <w:t>, a to včetně provedení propojovacích prací na stávající PZ a zprovoznění přeložky.</w:t>
      </w:r>
      <w:r w:rsidR="00651805" w:rsidRPr="00640F12">
        <w:rPr>
          <w:rFonts w:ascii="Arial" w:hAnsi="Arial" w:cs="Arial"/>
          <w:sz w:val="22"/>
          <w:szCs w:val="22"/>
        </w:rPr>
        <w:t xml:space="preserve"> </w:t>
      </w:r>
      <w:r w:rsidR="008614AE">
        <w:rPr>
          <w:rFonts w:ascii="Arial" w:hAnsi="Arial" w:cs="Arial"/>
          <w:sz w:val="22"/>
          <w:szCs w:val="22"/>
        </w:rPr>
        <w:t>T</w:t>
      </w:r>
      <w:r w:rsidR="00174595">
        <w:rPr>
          <w:rFonts w:ascii="Arial" w:hAnsi="Arial" w:cs="Arial"/>
          <w:sz w:val="22"/>
          <w:szCs w:val="22"/>
        </w:rPr>
        <w:t>ermín je konečný, jeho změnu je možné provést pouze vzájemnou dohodou smluvních stran, kt</w:t>
      </w:r>
      <w:r w:rsidR="009133A1">
        <w:rPr>
          <w:rFonts w:ascii="Arial" w:hAnsi="Arial" w:cs="Arial"/>
          <w:sz w:val="22"/>
          <w:szCs w:val="22"/>
        </w:rPr>
        <w:t xml:space="preserve">erá bude označena jako </w:t>
      </w:r>
      <w:r w:rsidR="008614AE">
        <w:rPr>
          <w:rFonts w:ascii="Arial" w:hAnsi="Arial" w:cs="Arial"/>
          <w:sz w:val="22"/>
          <w:szCs w:val="22"/>
        </w:rPr>
        <w:t xml:space="preserve">číselný </w:t>
      </w:r>
      <w:r w:rsidR="009133A1">
        <w:rPr>
          <w:rFonts w:ascii="Arial" w:hAnsi="Arial" w:cs="Arial"/>
          <w:sz w:val="22"/>
          <w:szCs w:val="22"/>
        </w:rPr>
        <w:t>Dodatek k</w:t>
      </w:r>
      <w:r w:rsidR="00597055">
        <w:rPr>
          <w:rFonts w:ascii="Arial" w:hAnsi="Arial" w:cs="Arial"/>
          <w:sz w:val="22"/>
          <w:szCs w:val="22"/>
        </w:rPr>
        <w:t>e smlouvě a bude její </w:t>
      </w:r>
      <w:r w:rsidR="008614AE">
        <w:rPr>
          <w:rFonts w:ascii="Arial" w:hAnsi="Arial" w:cs="Arial"/>
          <w:sz w:val="22"/>
          <w:szCs w:val="22"/>
        </w:rPr>
        <w:t>součástí.</w:t>
      </w:r>
    </w:p>
    <w:p w14:paraId="4016BDEA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</w:p>
    <w:p w14:paraId="4380A3BB" w14:textId="77777777" w:rsidR="003D6038" w:rsidRPr="0025283D" w:rsidRDefault="003D6038" w:rsidP="003D6038">
      <w:pPr>
        <w:jc w:val="center"/>
        <w:rPr>
          <w:rFonts w:ascii="Arial" w:hAnsi="Arial" w:cs="Arial"/>
          <w:b/>
        </w:rPr>
      </w:pPr>
      <w:r w:rsidRPr="0025283D">
        <w:rPr>
          <w:rFonts w:ascii="Arial" w:hAnsi="Arial" w:cs="Arial"/>
          <w:b/>
        </w:rPr>
        <w:t>čl. IV.</w:t>
      </w:r>
    </w:p>
    <w:p w14:paraId="39162216" w14:textId="77777777" w:rsidR="003D6038" w:rsidRDefault="003D6038" w:rsidP="003D6038">
      <w:pPr>
        <w:pStyle w:val="Nadpis5"/>
        <w:spacing w:before="0" w:after="0"/>
        <w:jc w:val="center"/>
        <w:rPr>
          <w:rFonts w:ascii="Arial" w:hAnsi="Arial" w:cs="Arial"/>
          <w:i w:val="0"/>
          <w:sz w:val="24"/>
          <w:szCs w:val="24"/>
        </w:rPr>
      </w:pPr>
      <w:r w:rsidRPr="0025283D">
        <w:rPr>
          <w:rFonts w:ascii="Arial" w:hAnsi="Arial" w:cs="Arial"/>
          <w:i w:val="0"/>
          <w:sz w:val="24"/>
          <w:szCs w:val="24"/>
        </w:rPr>
        <w:t>Práva a povinnosti smluvních stran</w:t>
      </w:r>
    </w:p>
    <w:p w14:paraId="21268813" w14:textId="77777777" w:rsidR="00C9524F" w:rsidRPr="00B4549F" w:rsidRDefault="00C9524F" w:rsidP="00C9524F">
      <w:pPr>
        <w:numPr>
          <w:ilvl w:val="0"/>
          <w:numId w:val="15"/>
        </w:numPr>
        <w:rPr>
          <w:rFonts w:ascii="Arial" w:hAnsi="Arial" w:cs="Arial"/>
          <w:b/>
          <w:sz w:val="22"/>
          <w:szCs w:val="22"/>
          <w:u w:val="single"/>
        </w:rPr>
      </w:pPr>
      <w:r w:rsidRPr="00B4549F">
        <w:rPr>
          <w:rFonts w:ascii="Arial" w:hAnsi="Arial" w:cs="Arial"/>
          <w:b/>
          <w:sz w:val="22"/>
          <w:szCs w:val="22"/>
          <w:u w:val="single"/>
        </w:rPr>
        <w:t>Stavebník</w:t>
      </w:r>
    </w:p>
    <w:p w14:paraId="5E3F11D3" w14:textId="77777777" w:rsidR="00B465D0" w:rsidRPr="00640F12" w:rsidRDefault="00B465D0" w:rsidP="00B465D0">
      <w:pPr>
        <w:ind w:left="720"/>
        <w:rPr>
          <w:b/>
          <w:sz w:val="22"/>
          <w:szCs w:val="22"/>
          <w:u w:val="single"/>
        </w:rPr>
      </w:pPr>
    </w:p>
    <w:p w14:paraId="349BAC16" w14:textId="0E8F58A5" w:rsidR="007D7EAC" w:rsidRPr="00DF786E" w:rsidRDefault="00C9524F" w:rsidP="00A96BA9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640F12">
        <w:rPr>
          <w:rFonts w:ascii="Arial" w:hAnsi="Arial" w:cs="Arial"/>
          <w:sz w:val="22"/>
          <w:szCs w:val="22"/>
        </w:rPr>
        <w:t xml:space="preserve">U autorizovaného projektanta </w:t>
      </w:r>
      <w:r w:rsidR="00BB3E5A" w:rsidRPr="007D7EAC">
        <w:rPr>
          <w:rFonts w:ascii="Arial" w:hAnsi="Arial" w:cs="Arial"/>
          <w:sz w:val="22"/>
          <w:szCs w:val="22"/>
        </w:rPr>
        <w:t>nechá</w:t>
      </w:r>
      <w:r w:rsidR="00226414" w:rsidRPr="007D7EAC">
        <w:rPr>
          <w:rFonts w:ascii="Arial" w:hAnsi="Arial" w:cs="Arial"/>
          <w:sz w:val="22"/>
          <w:szCs w:val="22"/>
        </w:rPr>
        <w:t xml:space="preserve"> </w:t>
      </w:r>
      <w:r w:rsidR="004C68A5" w:rsidRPr="007D7EAC">
        <w:rPr>
          <w:rFonts w:ascii="Arial" w:hAnsi="Arial" w:cs="Arial"/>
          <w:sz w:val="22"/>
          <w:szCs w:val="22"/>
        </w:rPr>
        <w:t xml:space="preserve">na své náklady </w:t>
      </w:r>
      <w:r w:rsidR="007D7EAC" w:rsidRPr="007D7EAC">
        <w:rPr>
          <w:rFonts w:ascii="Arial" w:hAnsi="Arial" w:cs="Arial"/>
          <w:sz w:val="22"/>
          <w:szCs w:val="22"/>
        </w:rPr>
        <w:t>zpracovat projektovou dokumentaci</w:t>
      </w:r>
      <w:r w:rsidR="0008533D">
        <w:rPr>
          <w:rFonts w:ascii="Arial" w:hAnsi="Arial" w:cs="Arial"/>
          <w:sz w:val="22"/>
          <w:szCs w:val="22"/>
        </w:rPr>
        <w:t xml:space="preserve">, která bude technickým podkladem pro správní řízení o </w:t>
      </w:r>
      <w:r w:rsidR="007D7EAC" w:rsidRPr="007D7EAC">
        <w:rPr>
          <w:rFonts w:ascii="Arial" w:hAnsi="Arial" w:cs="Arial"/>
          <w:sz w:val="22"/>
          <w:szCs w:val="22"/>
        </w:rPr>
        <w:t>povolení stavby dle zákona č. 183/2006 Sb., stavební zákon, v platném znění (dále jen „stavební zákon“)</w:t>
      </w:r>
      <w:r w:rsidR="0008533D">
        <w:rPr>
          <w:rFonts w:ascii="Arial" w:hAnsi="Arial" w:cs="Arial"/>
          <w:sz w:val="22"/>
          <w:szCs w:val="22"/>
        </w:rPr>
        <w:t xml:space="preserve"> vedeného příslušným stavebním úřadem</w:t>
      </w:r>
      <w:r w:rsidR="001268F7">
        <w:rPr>
          <w:rFonts w:ascii="Arial" w:hAnsi="Arial" w:cs="Arial"/>
          <w:sz w:val="22"/>
          <w:szCs w:val="22"/>
        </w:rPr>
        <w:t>, j</w:t>
      </w:r>
      <w:r w:rsidR="007D7EAC" w:rsidRPr="007D7EAC">
        <w:rPr>
          <w:rFonts w:ascii="Arial" w:hAnsi="Arial" w:cs="Arial"/>
          <w:sz w:val="22"/>
          <w:szCs w:val="22"/>
        </w:rPr>
        <w:t>ehož výsledkem bude vystavení příslušného dokladu dle stavebního zákona opravňuj</w:t>
      </w:r>
      <w:r w:rsidR="00597055">
        <w:rPr>
          <w:rFonts w:ascii="Arial" w:hAnsi="Arial" w:cs="Arial"/>
          <w:sz w:val="22"/>
          <w:szCs w:val="22"/>
        </w:rPr>
        <w:t>ícího k realizaci přeložky PZ a </w:t>
      </w:r>
      <w:r w:rsidR="007D7EAC" w:rsidRPr="007D7EAC">
        <w:rPr>
          <w:rFonts w:ascii="Arial" w:hAnsi="Arial" w:cs="Arial"/>
          <w:sz w:val="22"/>
          <w:szCs w:val="22"/>
        </w:rPr>
        <w:t>předloží ji k odsouhlasení vlastníkovi PZ.</w:t>
      </w:r>
      <w:r w:rsidR="00BE2D9B">
        <w:rPr>
          <w:rFonts w:ascii="Arial" w:hAnsi="Arial" w:cs="Arial"/>
          <w:sz w:val="22"/>
          <w:szCs w:val="22"/>
        </w:rPr>
        <w:t xml:space="preserve"> </w:t>
      </w:r>
    </w:p>
    <w:p w14:paraId="53259910" w14:textId="0060B96A" w:rsidR="003D6038" w:rsidRPr="00640F12" w:rsidRDefault="00D744AD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Zavazuje se </w:t>
      </w:r>
      <w:r w:rsidR="00BB3E5A" w:rsidRPr="00640F12">
        <w:rPr>
          <w:rFonts w:ascii="Arial" w:hAnsi="Arial" w:cs="Arial"/>
          <w:sz w:val="22"/>
          <w:szCs w:val="22"/>
        </w:rPr>
        <w:t>k</w:t>
      </w:r>
      <w:r w:rsidRPr="00640F12">
        <w:rPr>
          <w:rFonts w:ascii="Arial" w:hAnsi="Arial" w:cs="Arial"/>
          <w:sz w:val="22"/>
          <w:szCs w:val="22"/>
        </w:rPr>
        <w:t xml:space="preserve"> zapracování případn</w:t>
      </w:r>
      <w:r w:rsidR="00547F18">
        <w:rPr>
          <w:rFonts w:ascii="Arial" w:hAnsi="Arial" w:cs="Arial"/>
          <w:sz w:val="22"/>
          <w:szCs w:val="22"/>
        </w:rPr>
        <w:t>ých</w:t>
      </w:r>
      <w:r w:rsidRPr="00640F12">
        <w:rPr>
          <w:rFonts w:ascii="Arial" w:hAnsi="Arial" w:cs="Arial"/>
          <w:sz w:val="22"/>
          <w:szCs w:val="22"/>
        </w:rPr>
        <w:t xml:space="preserve"> připomín</w:t>
      </w:r>
      <w:r w:rsidR="00547F18">
        <w:rPr>
          <w:rFonts w:ascii="Arial" w:hAnsi="Arial" w:cs="Arial"/>
          <w:sz w:val="22"/>
          <w:szCs w:val="22"/>
        </w:rPr>
        <w:t>ek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4B5144" w:rsidRPr="00640F12">
        <w:rPr>
          <w:rFonts w:ascii="Arial" w:hAnsi="Arial" w:cs="Arial"/>
          <w:sz w:val="22"/>
          <w:szCs w:val="22"/>
        </w:rPr>
        <w:t>vlastníka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095558" w:rsidRPr="00640F12">
        <w:rPr>
          <w:rFonts w:ascii="Arial" w:hAnsi="Arial" w:cs="Arial"/>
          <w:sz w:val="22"/>
          <w:szCs w:val="22"/>
        </w:rPr>
        <w:t xml:space="preserve">PZ </w:t>
      </w:r>
      <w:r w:rsidRPr="00640F12">
        <w:rPr>
          <w:rFonts w:ascii="Arial" w:hAnsi="Arial" w:cs="Arial"/>
          <w:sz w:val="22"/>
          <w:szCs w:val="22"/>
        </w:rPr>
        <w:t>do </w:t>
      </w:r>
      <w:r w:rsidR="00033BAA" w:rsidRPr="00640F12">
        <w:rPr>
          <w:rFonts w:ascii="Arial" w:hAnsi="Arial" w:cs="Arial"/>
          <w:sz w:val="22"/>
          <w:szCs w:val="22"/>
        </w:rPr>
        <w:t>PD</w:t>
      </w:r>
      <w:r w:rsidRPr="00640F12">
        <w:rPr>
          <w:rFonts w:ascii="Arial" w:hAnsi="Arial" w:cs="Arial"/>
          <w:sz w:val="22"/>
          <w:szCs w:val="22"/>
        </w:rPr>
        <w:t>.</w:t>
      </w:r>
      <w:r w:rsidR="0008533D">
        <w:rPr>
          <w:rFonts w:ascii="Arial" w:hAnsi="Arial" w:cs="Arial"/>
          <w:sz w:val="22"/>
          <w:szCs w:val="22"/>
        </w:rPr>
        <w:t xml:space="preserve"> Pouze taková </w:t>
      </w:r>
      <w:r w:rsidR="009133A1">
        <w:rPr>
          <w:rFonts w:ascii="Arial" w:hAnsi="Arial" w:cs="Arial"/>
          <w:sz w:val="22"/>
          <w:szCs w:val="22"/>
        </w:rPr>
        <w:t>PD je způsobilým technickým podkladem pro jednání se stavebním úřadem.</w:t>
      </w:r>
    </w:p>
    <w:p w14:paraId="646DE92E" w14:textId="77777777" w:rsidR="00B465D0" w:rsidRPr="00E566ED" w:rsidRDefault="00D744AD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 xml:space="preserve">Zavazuje </w:t>
      </w:r>
      <w:r w:rsidR="00A12934" w:rsidRPr="00E566ED">
        <w:rPr>
          <w:rFonts w:ascii="Arial" w:hAnsi="Arial" w:cs="Arial"/>
          <w:iCs/>
          <w:sz w:val="22"/>
          <w:szCs w:val="22"/>
        </w:rPr>
        <w:t>se zadat realizaci stavby přeložky PZ pouze zhotoviteli, který je pro činnosti na plynárenských zařízeních certifikován v souladu s TPG 923 01,</w:t>
      </w:r>
      <w:r w:rsidR="00F214EE" w:rsidRPr="00E566ED">
        <w:rPr>
          <w:rFonts w:ascii="Arial" w:hAnsi="Arial" w:cs="Arial"/>
          <w:iCs/>
          <w:sz w:val="22"/>
          <w:szCs w:val="22"/>
        </w:rPr>
        <w:t xml:space="preserve"> </w:t>
      </w:r>
      <w:r w:rsidR="00A12934" w:rsidRPr="00E566ED">
        <w:rPr>
          <w:rFonts w:ascii="Arial" w:hAnsi="Arial" w:cs="Arial"/>
          <w:iCs/>
          <w:sz w:val="22"/>
          <w:szCs w:val="22"/>
        </w:rPr>
        <w:t>dodrží podmínky této smlouvy a stavbu přeložky PZ zrealizuje dle schválené PD.</w:t>
      </w:r>
    </w:p>
    <w:p w14:paraId="679778E7" w14:textId="77777777" w:rsidR="003D6038" w:rsidRPr="00E566ED" w:rsidRDefault="00D744AD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>Z</w:t>
      </w:r>
      <w:r w:rsidR="00966BE6" w:rsidRPr="00E566ED">
        <w:rPr>
          <w:rFonts w:ascii="Arial" w:hAnsi="Arial" w:cs="Arial"/>
          <w:sz w:val="22"/>
          <w:szCs w:val="22"/>
        </w:rPr>
        <w:t>avazuje</w:t>
      </w:r>
      <w:r w:rsidRPr="00E566ED">
        <w:rPr>
          <w:rFonts w:ascii="Arial" w:hAnsi="Arial" w:cs="Arial"/>
          <w:sz w:val="22"/>
          <w:szCs w:val="22"/>
        </w:rPr>
        <w:t xml:space="preserve"> se</w:t>
      </w:r>
      <w:r w:rsidR="00966BE6" w:rsidRPr="00E566ED">
        <w:rPr>
          <w:rFonts w:ascii="Arial" w:hAnsi="Arial" w:cs="Arial"/>
          <w:sz w:val="22"/>
          <w:szCs w:val="22"/>
        </w:rPr>
        <w:t>, že zhotovitele</w:t>
      </w:r>
      <w:r w:rsidR="001F40DE" w:rsidRPr="00E566ED">
        <w:rPr>
          <w:rFonts w:ascii="Arial" w:hAnsi="Arial" w:cs="Arial"/>
          <w:sz w:val="22"/>
          <w:szCs w:val="22"/>
        </w:rPr>
        <w:t xml:space="preserve"> přeložky PZ</w:t>
      </w:r>
      <w:r w:rsidR="00966BE6" w:rsidRPr="00E566ED">
        <w:rPr>
          <w:rFonts w:ascii="Arial" w:hAnsi="Arial" w:cs="Arial"/>
          <w:sz w:val="22"/>
          <w:szCs w:val="22"/>
        </w:rPr>
        <w:t xml:space="preserve"> prokazatelně seznámí s PD schválenou vlastníkem PZ a s podmínkami stanovenými vlastníkem PZ pro realizaci přeložky </w:t>
      </w:r>
      <w:r w:rsidR="004F158A" w:rsidRPr="00E566ED">
        <w:rPr>
          <w:rFonts w:ascii="Arial" w:hAnsi="Arial" w:cs="Arial"/>
          <w:sz w:val="22"/>
          <w:szCs w:val="22"/>
        </w:rPr>
        <w:t xml:space="preserve">PZ </w:t>
      </w:r>
      <w:r w:rsidR="00966BE6" w:rsidRPr="00E566ED">
        <w:rPr>
          <w:rFonts w:ascii="Arial" w:hAnsi="Arial" w:cs="Arial"/>
          <w:sz w:val="22"/>
          <w:szCs w:val="22"/>
        </w:rPr>
        <w:t>v této smlouvě.</w:t>
      </w:r>
    </w:p>
    <w:p w14:paraId="3906250A" w14:textId="70A6C8B2" w:rsidR="000A4557" w:rsidRPr="00E566ED" w:rsidRDefault="00BB3E5A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>Zaváže</w:t>
      </w:r>
      <w:r w:rsidR="002F5FC3" w:rsidRPr="00E566ED">
        <w:rPr>
          <w:rFonts w:ascii="Arial" w:hAnsi="Arial" w:cs="Arial"/>
          <w:sz w:val="22"/>
          <w:szCs w:val="22"/>
        </w:rPr>
        <w:t xml:space="preserve"> zhotovitele</w:t>
      </w:r>
      <w:r w:rsidR="001F40DE" w:rsidRPr="00E566ED">
        <w:rPr>
          <w:rFonts w:ascii="Arial" w:hAnsi="Arial" w:cs="Arial"/>
          <w:sz w:val="22"/>
          <w:szCs w:val="22"/>
        </w:rPr>
        <w:t xml:space="preserve"> přeložky PZ</w:t>
      </w:r>
      <w:r w:rsidR="002F5FC3" w:rsidRPr="00E566ED">
        <w:rPr>
          <w:rFonts w:ascii="Arial" w:hAnsi="Arial" w:cs="Arial"/>
          <w:sz w:val="22"/>
          <w:szCs w:val="22"/>
        </w:rPr>
        <w:t>, aby nejpozději 5 dnů před zahájením stavby přeložky PZ nahlásil termín zahájení prostřednictvím webové</w:t>
      </w:r>
      <w:r w:rsidR="00B4229F" w:rsidRPr="00E566ED">
        <w:rPr>
          <w:rFonts w:ascii="Arial" w:hAnsi="Arial" w:cs="Arial"/>
          <w:sz w:val="22"/>
          <w:szCs w:val="22"/>
        </w:rPr>
        <w:t>ho</w:t>
      </w:r>
      <w:r w:rsidR="002F5FC3" w:rsidRPr="00E566ED">
        <w:rPr>
          <w:rFonts w:ascii="Arial" w:hAnsi="Arial" w:cs="Arial"/>
          <w:sz w:val="22"/>
          <w:szCs w:val="22"/>
        </w:rPr>
        <w:t xml:space="preserve"> rozhraní provozovatele PZ,</w:t>
      </w:r>
      <w:r w:rsidR="00662E8D" w:rsidRPr="00E566ED">
        <w:rPr>
          <w:rFonts w:ascii="Arial" w:hAnsi="Arial" w:cs="Arial"/>
          <w:sz w:val="22"/>
          <w:szCs w:val="22"/>
        </w:rPr>
        <w:t xml:space="preserve"> </w:t>
      </w:r>
      <w:r w:rsidR="00597055">
        <w:rPr>
          <w:rFonts w:ascii="Arial" w:hAnsi="Arial" w:cs="Arial"/>
          <w:sz w:val="22"/>
          <w:szCs w:val="22"/>
        </w:rPr>
        <w:t>na </w:t>
      </w:r>
      <w:r w:rsidR="00F0537E" w:rsidRPr="00E566ED">
        <w:rPr>
          <w:rFonts w:ascii="Arial" w:hAnsi="Arial" w:cs="Arial"/>
          <w:sz w:val="22"/>
          <w:szCs w:val="22"/>
        </w:rPr>
        <w:t>adrese</w:t>
      </w:r>
      <w:r w:rsidR="000A4557" w:rsidRPr="00E566ED">
        <w:rPr>
          <w:rFonts w:ascii="Arial" w:hAnsi="Arial" w:cs="Arial"/>
          <w:sz w:val="22"/>
          <w:szCs w:val="22"/>
        </w:rPr>
        <w:t>:</w:t>
      </w:r>
    </w:p>
    <w:p w14:paraId="3BC7B26C" w14:textId="25A637DD" w:rsidR="00033BAA" w:rsidRPr="00E566ED" w:rsidRDefault="00F0537E" w:rsidP="00A96BA9">
      <w:pPr>
        <w:ind w:left="708"/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>https://www.</w:t>
      </w:r>
      <w:r w:rsidR="00E42DC0">
        <w:rPr>
          <w:rFonts w:ascii="Arial" w:hAnsi="Arial" w:cs="Arial"/>
          <w:sz w:val="22"/>
          <w:szCs w:val="22"/>
        </w:rPr>
        <w:t>gasnet</w:t>
      </w:r>
      <w:r w:rsidR="00597055">
        <w:rPr>
          <w:rFonts w:ascii="Arial" w:hAnsi="Arial" w:cs="Arial"/>
          <w:sz w:val="22"/>
          <w:szCs w:val="22"/>
        </w:rPr>
        <w:t xml:space="preserve">.cz/cs/evis/prihlaseni/index/ </w:t>
      </w:r>
      <w:r w:rsidR="008614AE">
        <w:rPr>
          <w:rFonts w:ascii="Arial" w:hAnsi="Arial" w:cs="Arial"/>
          <w:sz w:val="22"/>
          <w:szCs w:val="22"/>
        </w:rPr>
        <w:t>z</w:t>
      </w:r>
      <w:r w:rsidR="00597055">
        <w:rPr>
          <w:rFonts w:ascii="Arial" w:hAnsi="Arial" w:cs="Arial"/>
          <w:sz w:val="22"/>
          <w:szCs w:val="22"/>
        </w:rPr>
        <w:t> </w:t>
      </w:r>
      <w:r w:rsidR="008614AE">
        <w:rPr>
          <w:rFonts w:ascii="Arial" w:hAnsi="Arial" w:cs="Arial"/>
          <w:sz w:val="22"/>
          <w:szCs w:val="22"/>
        </w:rPr>
        <w:t>důvodu</w:t>
      </w:r>
      <w:r w:rsidR="00597055">
        <w:rPr>
          <w:rFonts w:ascii="Arial" w:hAnsi="Arial" w:cs="Arial"/>
          <w:sz w:val="22"/>
          <w:szCs w:val="22"/>
        </w:rPr>
        <w:t xml:space="preserve"> </w:t>
      </w:r>
      <w:r w:rsidR="002627D9" w:rsidRPr="00E566ED">
        <w:rPr>
          <w:rFonts w:ascii="Arial" w:hAnsi="Arial" w:cs="Arial"/>
          <w:sz w:val="22"/>
          <w:szCs w:val="22"/>
        </w:rPr>
        <w:t xml:space="preserve">ustanovení zaměstnance vlastníka PZ, který bude provádět kontroly </w:t>
      </w:r>
      <w:r w:rsidR="00033BAA" w:rsidRPr="00E566ED">
        <w:rPr>
          <w:rFonts w:ascii="Arial" w:hAnsi="Arial" w:cs="Arial"/>
          <w:sz w:val="22"/>
          <w:szCs w:val="22"/>
        </w:rPr>
        <w:t>přeložky PZ</w:t>
      </w:r>
      <w:r w:rsidR="00FA79C7" w:rsidRPr="00E566ED">
        <w:rPr>
          <w:rFonts w:ascii="Arial" w:hAnsi="Arial" w:cs="Arial"/>
          <w:sz w:val="22"/>
          <w:szCs w:val="22"/>
        </w:rPr>
        <w:t>.</w:t>
      </w:r>
      <w:r w:rsidR="001D4F09" w:rsidRPr="00E566ED">
        <w:rPr>
          <w:rFonts w:ascii="Arial" w:hAnsi="Arial" w:cs="Arial"/>
          <w:sz w:val="22"/>
          <w:szCs w:val="22"/>
        </w:rPr>
        <w:t xml:space="preserve"> </w:t>
      </w:r>
      <w:r w:rsidR="00BB3E5A" w:rsidRPr="00E566ED">
        <w:rPr>
          <w:rFonts w:ascii="Arial" w:hAnsi="Arial" w:cs="Arial"/>
          <w:sz w:val="22"/>
          <w:szCs w:val="22"/>
        </w:rPr>
        <w:t xml:space="preserve">Zaváže </w:t>
      </w:r>
      <w:r w:rsidR="004B4C3A" w:rsidRPr="00E566ED">
        <w:rPr>
          <w:rFonts w:ascii="Arial" w:hAnsi="Arial" w:cs="Arial"/>
          <w:sz w:val="22"/>
          <w:szCs w:val="22"/>
        </w:rPr>
        <w:t>z</w:t>
      </w:r>
      <w:r w:rsidR="00BB3E5A" w:rsidRPr="00E566ED">
        <w:rPr>
          <w:rFonts w:ascii="Arial" w:hAnsi="Arial" w:cs="Arial"/>
          <w:sz w:val="22"/>
          <w:szCs w:val="22"/>
        </w:rPr>
        <w:t>hotovitele přeložky PZ, aby n</w:t>
      </w:r>
      <w:r w:rsidR="002627D9" w:rsidRPr="00E566ED">
        <w:rPr>
          <w:rFonts w:ascii="Arial" w:hAnsi="Arial" w:cs="Arial"/>
          <w:sz w:val="22"/>
          <w:szCs w:val="22"/>
        </w:rPr>
        <w:t xml:space="preserve">ejpozději </w:t>
      </w:r>
      <w:r w:rsidR="00F90FE4" w:rsidRPr="00E566ED">
        <w:rPr>
          <w:rFonts w:ascii="Arial" w:hAnsi="Arial" w:cs="Arial"/>
          <w:sz w:val="22"/>
          <w:szCs w:val="22"/>
        </w:rPr>
        <w:t>pět pracovních dnů předem oznám</w:t>
      </w:r>
      <w:r w:rsidR="00BB3E5A" w:rsidRPr="00E566ED">
        <w:rPr>
          <w:rFonts w:ascii="Arial" w:hAnsi="Arial" w:cs="Arial"/>
          <w:sz w:val="22"/>
          <w:szCs w:val="22"/>
        </w:rPr>
        <w:t>il</w:t>
      </w:r>
      <w:r w:rsidR="00F90FE4" w:rsidRPr="00E566ED">
        <w:rPr>
          <w:rFonts w:ascii="Arial" w:hAnsi="Arial" w:cs="Arial"/>
          <w:sz w:val="22"/>
          <w:szCs w:val="22"/>
        </w:rPr>
        <w:t xml:space="preserve"> vlastníkovi</w:t>
      </w:r>
      <w:r w:rsidR="002627D9" w:rsidRPr="00E566ED">
        <w:rPr>
          <w:rFonts w:ascii="Arial" w:hAnsi="Arial" w:cs="Arial"/>
          <w:sz w:val="22"/>
          <w:szCs w:val="22"/>
        </w:rPr>
        <w:t xml:space="preserve"> </w:t>
      </w:r>
      <w:r w:rsidR="00095558" w:rsidRPr="00E566ED">
        <w:rPr>
          <w:rFonts w:ascii="Arial" w:hAnsi="Arial" w:cs="Arial"/>
          <w:sz w:val="22"/>
          <w:szCs w:val="22"/>
        </w:rPr>
        <w:t xml:space="preserve">PZ </w:t>
      </w:r>
      <w:r w:rsidR="002627D9" w:rsidRPr="00E566ED">
        <w:rPr>
          <w:rFonts w:ascii="Arial" w:hAnsi="Arial" w:cs="Arial"/>
          <w:sz w:val="22"/>
          <w:szCs w:val="22"/>
        </w:rPr>
        <w:t>zahájení předepsaných zkoušek v souladu se stanoviskem vlastníka PZ k PD.</w:t>
      </w:r>
    </w:p>
    <w:p w14:paraId="77149F24" w14:textId="7A188A1F" w:rsidR="00033BAA" w:rsidRPr="00E566ED" w:rsidRDefault="00707DAF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 xml:space="preserve">Při realizaci přeložky </w:t>
      </w:r>
      <w:r w:rsidR="003D6038" w:rsidRPr="00E566ED">
        <w:rPr>
          <w:rFonts w:ascii="Arial" w:hAnsi="Arial" w:cs="Arial"/>
          <w:sz w:val="22"/>
          <w:szCs w:val="22"/>
        </w:rPr>
        <w:t xml:space="preserve">je povinen dodržet podmínky uvedené ve stanovisku </w:t>
      </w:r>
      <w:r w:rsidR="00BE0EAE" w:rsidRPr="00E566ED">
        <w:rPr>
          <w:rFonts w:ascii="Arial" w:hAnsi="Arial" w:cs="Arial"/>
          <w:sz w:val="22"/>
          <w:szCs w:val="22"/>
        </w:rPr>
        <w:t xml:space="preserve">vlastníka PZ </w:t>
      </w:r>
      <w:r w:rsidR="003D6038" w:rsidRPr="00E566ED">
        <w:rPr>
          <w:rFonts w:ascii="Arial" w:hAnsi="Arial" w:cs="Arial"/>
          <w:sz w:val="22"/>
          <w:szCs w:val="22"/>
        </w:rPr>
        <w:t>k</w:t>
      </w:r>
      <w:r w:rsidR="00BE0EAE" w:rsidRPr="00E566ED">
        <w:rPr>
          <w:rFonts w:ascii="Arial" w:hAnsi="Arial" w:cs="Arial"/>
          <w:sz w:val="22"/>
          <w:szCs w:val="22"/>
        </w:rPr>
        <w:t xml:space="preserve"> PD </w:t>
      </w:r>
      <w:r w:rsidR="003D6038" w:rsidRPr="00E566ED">
        <w:rPr>
          <w:rFonts w:ascii="Arial" w:hAnsi="Arial" w:cs="Arial"/>
          <w:sz w:val="22"/>
          <w:szCs w:val="22"/>
        </w:rPr>
        <w:t>přeložky PZ.</w:t>
      </w:r>
      <w:r w:rsidR="00C56311" w:rsidRPr="00E566ED">
        <w:rPr>
          <w:rFonts w:ascii="Arial" w:hAnsi="Arial" w:cs="Arial"/>
          <w:sz w:val="22"/>
          <w:szCs w:val="22"/>
        </w:rPr>
        <w:t xml:space="preserve"> Tyto podmínky </w:t>
      </w:r>
      <w:r w:rsidR="003D6C73">
        <w:rPr>
          <w:rFonts w:ascii="Arial" w:hAnsi="Arial" w:cs="Arial"/>
          <w:sz w:val="22"/>
          <w:szCs w:val="22"/>
        </w:rPr>
        <w:t xml:space="preserve">nesmí </w:t>
      </w:r>
      <w:r w:rsidR="002F1586">
        <w:rPr>
          <w:rFonts w:ascii="Arial" w:hAnsi="Arial" w:cs="Arial"/>
          <w:sz w:val="22"/>
          <w:szCs w:val="22"/>
        </w:rPr>
        <w:t xml:space="preserve">být </w:t>
      </w:r>
      <w:r w:rsidR="002F1586" w:rsidRPr="00E566ED">
        <w:rPr>
          <w:rFonts w:ascii="Arial" w:hAnsi="Arial" w:cs="Arial"/>
          <w:sz w:val="22"/>
          <w:szCs w:val="22"/>
        </w:rPr>
        <w:t>v rozporu</w:t>
      </w:r>
      <w:r w:rsidR="00C56311" w:rsidRPr="00E566ED">
        <w:rPr>
          <w:rFonts w:ascii="Arial" w:hAnsi="Arial" w:cs="Arial"/>
          <w:sz w:val="22"/>
          <w:szCs w:val="22"/>
        </w:rPr>
        <w:t xml:space="preserve"> s touto smlouvou, ledaže podmínky budou vycházet ze změn právních předpisů, technických norem, technických pravidel nebo rozhodnutí příslušného orgánu.</w:t>
      </w:r>
    </w:p>
    <w:p w14:paraId="6D2A13F9" w14:textId="77777777" w:rsidR="00033BAA" w:rsidRPr="00E566ED" w:rsidRDefault="00707DAF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>J</w:t>
      </w:r>
      <w:r w:rsidR="00594F8A" w:rsidRPr="00E566ED">
        <w:rPr>
          <w:rFonts w:ascii="Arial" w:hAnsi="Arial" w:cs="Arial"/>
          <w:sz w:val="22"/>
          <w:szCs w:val="22"/>
        </w:rPr>
        <w:t>e povinen provádět všechny činnosti související s realizací přeložky PZ s odbornou péčí.</w:t>
      </w:r>
    </w:p>
    <w:p w14:paraId="024D26E1" w14:textId="77777777" w:rsidR="00707DAF" w:rsidRPr="00E566ED" w:rsidRDefault="00707DAF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 xml:space="preserve">Zavazuje </w:t>
      </w:r>
      <w:r w:rsidR="00A12934" w:rsidRPr="00E566ED">
        <w:rPr>
          <w:rFonts w:ascii="Arial" w:hAnsi="Arial" w:cs="Arial"/>
          <w:iCs/>
          <w:sz w:val="22"/>
          <w:szCs w:val="22"/>
        </w:rPr>
        <w:t xml:space="preserve">se respektovat připomínky a pokyny </w:t>
      </w:r>
      <w:r w:rsidR="00F214EE" w:rsidRPr="00E566ED">
        <w:rPr>
          <w:rFonts w:ascii="Arial" w:hAnsi="Arial" w:cs="Arial"/>
          <w:iCs/>
          <w:sz w:val="22"/>
          <w:szCs w:val="22"/>
        </w:rPr>
        <w:t>vlastníka</w:t>
      </w:r>
      <w:r w:rsidR="00A12934" w:rsidRPr="00E566ED">
        <w:rPr>
          <w:rFonts w:ascii="Arial" w:hAnsi="Arial" w:cs="Arial"/>
          <w:iCs/>
          <w:sz w:val="22"/>
          <w:szCs w:val="22"/>
        </w:rPr>
        <w:t xml:space="preserve"> PZ vznesené při kontrolní činnosti, které nebudou v rozporu s touto smlouvou, a rovněž další podmínky, které v termínu realizace přeložky vyplynou ze změn právních předpisů, technických norem, technických pravidel nebo rozhodnutí příslušného orgánu. Tyto další podmínky musí </w:t>
      </w:r>
      <w:r w:rsidR="00F214EE" w:rsidRPr="00E566ED">
        <w:rPr>
          <w:rFonts w:ascii="Arial" w:hAnsi="Arial" w:cs="Arial"/>
          <w:iCs/>
          <w:sz w:val="22"/>
          <w:szCs w:val="22"/>
        </w:rPr>
        <w:t>vlastník</w:t>
      </w:r>
      <w:r w:rsidR="00A12934" w:rsidRPr="00E566ED">
        <w:rPr>
          <w:rFonts w:ascii="Arial" w:hAnsi="Arial" w:cs="Arial"/>
          <w:iCs/>
          <w:sz w:val="22"/>
          <w:szCs w:val="22"/>
        </w:rPr>
        <w:t xml:space="preserve"> PZ zapsat do stavebního deníku přeložky PZ.</w:t>
      </w:r>
    </w:p>
    <w:p w14:paraId="64D93D1C" w14:textId="56E80391" w:rsidR="00DF3B2F" w:rsidRPr="00640F12" w:rsidRDefault="000E5925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BB39E5">
        <w:rPr>
          <w:rFonts w:ascii="Arial" w:hAnsi="Arial" w:cs="Arial"/>
          <w:color w:val="000000" w:themeColor="text1"/>
          <w:sz w:val="22"/>
          <w:szCs w:val="22"/>
        </w:rPr>
        <w:t xml:space="preserve">Zavazuje se uhradit nezbytně nutné náklady spojené s odpojením a propojením překládaného PZ s/od distribuční soustavou/y, zejména náklady za případné použití </w:t>
      </w:r>
      <w:r w:rsidRPr="00BB39E5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bezodstávkových technologií pro zásobování stávajících odběratelů a náklady </w:t>
      </w:r>
      <w:r>
        <w:rPr>
          <w:rFonts w:ascii="Arial" w:hAnsi="Arial" w:cs="Arial"/>
          <w:color w:val="000000" w:themeColor="text1"/>
          <w:sz w:val="22"/>
          <w:szCs w:val="22"/>
        </w:rPr>
        <w:t>vlastníka</w:t>
      </w:r>
      <w:r w:rsidRPr="00BB39E5">
        <w:rPr>
          <w:rFonts w:ascii="Arial" w:hAnsi="Arial" w:cs="Arial"/>
          <w:color w:val="000000" w:themeColor="text1"/>
          <w:sz w:val="22"/>
          <w:szCs w:val="22"/>
        </w:rPr>
        <w:t xml:space="preserve"> PZ spojené s účastí na odpojení a propojení překládaného PZ prostřednictvím zhotovitele přeložky PZ a náhradu ško</w:t>
      </w:r>
      <w:r w:rsidR="00EB4C88">
        <w:rPr>
          <w:rFonts w:ascii="Arial" w:hAnsi="Arial" w:cs="Arial"/>
          <w:color w:val="000000" w:themeColor="text1"/>
          <w:sz w:val="22"/>
          <w:szCs w:val="22"/>
        </w:rPr>
        <w:t>dy za uniklý plyn odpuštěný při </w:t>
      </w:r>
      <w:r w:rsidRPr="00BB39E5">
        <w:rPr>
          <w:rFonts w:ascii="Arial" w:hAnsi="Arial" w:cs="Arial"/>
          <w:color w:val="000000" w:themeColor="text1"/>
          <w:sz w:val="22"/>
          <w:szCs w:val="22"/>
        </w:rPr>
        <w:t>propoji</w:t>
      </w:r>
      <w:r w:rsidR="003D6038" w:rsidRPr="00640F12">
        <w:rPr>
          <w:rFonts w:ascii="Arial" w:hAnsi="Arial" w:cs="Arial"/>
          <w:sz w:val="22"/>
          <w:szCs w:val="22"/>
        </w:rPr>
        <w:t>.</w:t>
      </w:r>
    </w:p>
    <w:p w14:paraId="7D0A3DED" w14:textId="52A1C70F" w:rsidR="00C74F1B" w:rsidRPr="00640F12" w:rsidRDefault="00707DAF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Z</w:t>
      </w:r>
      <w:r w:rsidR="003D6038" w:rsidRPr="00640F12">
        <w:rPr>
          <w:rFonts w:ascii="Arial" w:hAnsi="Arial" w:cs="Arial"/>
          <w:sz w:val="22"/>
          <w:szCs w:val="22"/>
        </w:rPr>
        <w:t>av</w:t>
      </w:r>
      <w:r w:rsidR="004F158A">
        <w:rPr>
          <w:rFonts w:ascii="Arial" w:hAnsi="Arial" w:cs="Arial"/>
          <w:sz w:val="22"/>
          <w:szCs w:val="22"/>
        </w:rPr>
        <w:t>áže zhotovitele přeložky PZ provést</w:t>
      </w:r>
      <w:r w:rsidR="00EA7867" w:rsidRPr="00640F12">
        <w:rPr>
          <w:rFonts w:ascii="Arial" w:hAnsi="Arial" w:cs="Arial"/>
          <w:sz w:val="22"/>
          <w:szCs w:val="22"/>
        </w:rPr>
        <w:t xml:space="preserve"> </w:t>
      </w:r>
      <w:r w:rsidR="003D6038" w:rsidRPr="00640F12">
        <w:rPr>
          <w:rFonts w:ascii="Arial" w:hAnsi="Arial" w:cs="Arial"/>
          <w:sz w:val="22"/>
          <w:szCs w:val="22"/>
        </w:rPr>
        <w:t xml:space="preserve">odpoje a propoje podle technologického postupu, který </w:t>
      </w:r>
      <w:r w:rsidR="00EA7867" w:rsidRPr="00640F12">
        <w:rPr>
          <w:rFonts w:ascii="Arial" w:hAnsi="Arial" w:cs="Arial"/>
          <w:sz w:val="22"/>
          <w:szCs w:val="22"/>
        </w:rPr>
        <w:t xml:space="preserve">zhotovitel </w:t>
      </w:r>
      <w:r w:rsidR="001F40DE" w:rsidRPr="00640F12">
        <w:rPr>
          <w:rFonts w:ascii="Arial" w:hAnsi="Arial" w:cs="Arial"/>
          <w:sz w:val="22"/>
          <w:szCs w:val="22"/>
        </w:rPr>
        <w:t xml:space="preserve">přeložky PZ </w:t>
      </w:r>
      <w:r w:rsidR="003D6038" w:rsidRPr="00640F12">
        <w:rPr>
          <w:rFonts w:ascii="Arial" w:hAnsi="Arial" w:cs="Arial"/>
          <w:sz w:val="22"/>
          <w:szCs w:val="22"/>
        </w:rPr>
        <w:t>předloží vlastníku PZ k odsouhlasení nejpozději</w:t>
      </w:r>
      <w:r w:rsidR="00F84A2A" w:rsidRPr="00640F12">
        <w:rPr>
          <w:rFonts w:ascii="Arial" w:hAnsi="Arial" w:cs="Arial"/>
          <w:sz w:val="22"/>
          <w:szCs w:val="22"/>
        </w:rPr>
        <w:t xml:space="preserve"> </w:t>
      </w:r>
      <w:r w:rsidR="00297711" w:rsidRPr="00640F12">
        <w:rPr>
          <w:rFonts w:ascii="Arial" w:hAnsi="Arial" w:cs="Arial"/>
          <w:sz w:val="22"/>
          <w:szCs w:val="22"/>
        </w:rPr>
        <w:t>15</w:t>
      </w:r>
      <w:r w:rsidR="003D6038" w:rsidRPr="00640F12">
        <w:rPr>
          <w:rFonts w:ascii="Arial" w:hAnsi="Arial" w:cs="Arial"/>
          <w:sz w:val="22"/>
          <w:szCs w:val="22"/>
        </w:rPr>
        <w:t xml:space="preserve"> dní před zahájením propojovacích prací. </w:t>
      </w:r>
      <w:r w:rsidR="00B412E1" w:rsidRPr="00640F12">
        <w:rPr>
          <w:rFonts w:ascii="Arial" w:hAnsi="Arial" w:cs="Arial"/>
          <w:sz w:val="22"/>
          <w:szCs w:val="22"/>
        </w:rPr>
        <w:t xml:space="preserve">Má-li dojít </w:t>
      </w:r>
      <w:r w:rsidR="001F7BF9" w:rsidRPr="00640F12">
        <w:rPr>
          <w:rFonts w:ascii="Arial" w:hAnsi="Arial" w:cs="Arial"/>
          <w:sz w:val="22"/>
          <w:szCs w:val="22"/>
        </w:rPr>
        <w:t>k omezení nebo přerušení distribuce plynu zákazníkům</w:t>
      </w:r>
      <w:r w:rsidR="00C74F1B" w:rsidRPr="00640F12">
        <w:rPr>
          <w:rFonts w:ascii="Arial" w:hAnsi="Arial" w:cs="Arial"/>
          <w:sz w:val="22"/>
          <w:szCs w:val="22"/>
        </w:rPr>
        <w:t xml:space="preserve"> (dále jen „odstávka“)</w:t>
      </w:r>
      <w:r w:rsidR="001F7BF9" w:rsidRPr="00640F12">
        <w:rPr>
          <w:rFonts w:ascii="Arial" w:hAnsi="Arial" w:cs="Arial"/>
          <w:sz w:val="22"/>
          <w:szCs w:val="22"/>
        </w:rPr>
        <w:t xml:space="preserve">, </w:t>
      </w:r>
      <w:r w:rsidR="00F22519" w:rsidRPr="00640F12">
        <w:rPr>
          <w:rFonts w:ascii="Arial" w:hAnsi="Arial" w:cs="Arial"/>
          <w:sz w:val="22"/>
          <w:szCs w:val="22"/>
        </w:rPr>
        <w:t xml:space="preserve">zavazuje se </w:t>
      </w:r>
      <w:r w:rsidR="001F7BF9" w:rsidRPr="00640F12">
        <w:rPr>
          <w:rFonts w:ascii="Arial" w:hAnsi="Arial" w:cs="Arial"/>
          <w:sz w:val="22"/>
          <w:szCs w:val="22"/>
        </w:rPr>
        <w:t xml:space="preserve">stavebník </w:t>
      </w:r>
      <w:r w:rsidR="00F22519" w:rsidRPr="00640F12">
        <w:rPr>
          <w:rFonts w:ascii="Arial" w:hAnsi="Arial" w:cs="Arial"/>
          <w:sz w:val="22"/>
          <w:szCs w:val="22"/>
        </w:rPr>
        <w:t xml:space="preserve">zajistit </w:t>
      </w:r>
      <w:r w:rsidR="00EB4C88">
        <w:rPr>
          <w:rFonts w:ascii="Arial" w:hAnsi="Arial" w:cs="Arial"/>
          <w:sz w:val="22"/>
          <w:szCs w:val="22"/>
        </w:rPr>
        <w:t>u </w:t>
      </w:r>
      <w:r w:rsidR="00F711A5" w:rsidRPr="00640F12">
        <w:rPr>
          <w:rFonts w:ascii="Arial" w:hAnsi="Arial" w:cs="Arial"/>
          <w:sz w:val="22"/>
          <w:szCs w:val="22"/>
        </w:rPr>
        <w:t xml:space="preserve">zhotovitele </w:t>
      </w:r>
      <w:r w:rsidR="001F40DE" w:rsidRPr="00640F12">
        <w:rPr>
          <w:rFonts w:ascii="Arial" w:hAnsi="Arial" w:cs="Arial"/>
          <w:sz w:val="22"/>
          <w:szCs w:val="22"/>
        </w:rPr>
        <w:t xml:space="preserve">přeložky PZ </w:t>
      </w:r>
      <w:r w:rsidR="00F22519" w:rsidRPr="00640F12">
        <w:rPr>
          <w:rFonts w:ascii="Arial" w:hAnsi="Arial" w:cs="Arial"/>
          <w:sz w:val="22"/>
          <w:szCs w:val="22"/>
        </w:rPr>
        <w:t xml:space="preserve">zpracování </w:t>
      </w:r>
      <w:r w:rsidR="004E15FC" w:rsidRPr="00640F12">
        <w:rPr>
          <w:rFonts w:ascii="Arial" w:hAnsi="Arial" w:cs="Arial"/>
          <w:sz w:val="22"/>
          <w:szCs w:val="22"/>
        </w:rPr>
        <w:t>předběžn</w:t>
      </w:r>
      <w:r w:rsidR="00F22519" w:rsidRPr="00640F12">
        <w:rPr>
          <w:rFonts w:ascii="Arial" w:hAnsi="Arial" w:cs="Arial"/>
          <w:sz w:val="22"/>
          <w:szCs w:val="22"/>
        </w:rPr>
        <w:t>ého</w:t>
      </w:r>
      <w:r w:rsidR="004E15FC" w:rsidRPr="00640F12">
        <w:rPr>
          <w:rFonts w:ascii="Arial" w:hAnsi="Arial" w:cs="Arial"/>
          <w:sz w:val="22"/>
          <w:szCs w:val="22"/>
        </w:rPr>
        <w:t xml:space="preserve"> </w:t>
      </w:r>
      <w:r w:rsidR="00C025E3" w:rsidRPr="00640F12">
        <w:rPr>
          <w:rFonts w:ascii="Arial" w:hAnsi="Arial" w:cs="Arial"/>
          <w:sz w:val="22"/>
          <w:szCs w:val="22"/>
        </w:rPr>
        <w:t xml:space="preserve">pracovního </w:t>
      </w:r>
      <w:r w:rsidR="003D6038" w:rsidRPr="00640F12">
        <w:rPr>
          <w:rFonts w:ascii="Arial" w:hAnsi="Arial" w:cs="Arial"/>
          <w:sz w:val="22"/>
          <w:szCs w:val="22"/>
        </w:rPr>
        <w:t xml:space="preserve">postupu </w:t>
      </w:r>
      <w:r w:rsidR="001F7BF9" w:rsidRPr="00640F12">
        <w:rPr>
          <w:rFonts w:ascii="Arial" w:hAnsi="Arial" w:cs="Arial"/>
          <w:sz w:val="22"/>
          <w:szCs w:val="22"/>
        </w:rPr>
        <w:t xml:space="preserve">a předložit jej </w:t>
      </w:r>
      <w:r w:rsidR="00861852">
        <w:rPr>
          <w:rFonts w:ascii="Arial" w:hAnsi="Arial" w:cs="Arial"/>
          <w:sz w:val="22"/>
          <w:szCs w:val="22"/>
        </w:rPr>
        <w:t xml:space="preserve">ve vlastním zájmu </w:t>
      </w:r>
      <w:r w:rsidR="001F7BF9" w:rsidRPr="00640F12">
        <w:rPr>
          <w:rFonts w:ascii="Arial" w:hAnsi="Arial" w:cs="Arial"/>
          <w:sz w:val="22"/>
          <w:szCs w:val="22"/>
        </w:rPr>
        <w:t>k odsouhlasení vlastníkovi PZ</w:t>
      </w:r>
      <w:r w:rsidR="003D6038" w:rsidRPr="00640F12">
        <w:rPr>
          <w:rFonts w:ascii="Arial" w:hAnsi="Arial" w:cs="Arial"/>
          <w:sz w:val="22"/>
          <w:szCs w:val="22"/>
        </w:rPr>
        <w:t xml:space="preserve"> </w:t>
      </w:r>
      <w:r w:rsidR="004E15FC" w:rsidRPr="00640F12">
        <w:rPr>
          <w:rFonts w:ascii="Arial" w:hAnsi="Arial" w:cs="Arial"/>
          <w:sz w:val="22"/>
          <w:szCs w:val="22"/>
        </w:rPr>
        <w:t>nejpozději 30 dní před zahájením propojovacích prací</w:t>
      </w:r>
      <w:r w:rsidR="003D6038" w:rsidRPr="00640F12">
        <w:rPr>
          <w:rFonts w:ascii="Arial" w:hAnsi="Arial" w:cs="Arial"/>
          <w:sz w:val="22"/>
          <w:szCs w:val="22"/>
        </w:rPr>
        <w:t>, aby vlastník PZ mohl zabezpečit</w:t>
      </w:r>
      <w:r w:rsidR="00597055">
        <w:rPr>
          <w:rFonts w:ascii="Arial" w:hAnsi="Arial" w:cs="Arial"/>
          <w:sz w:val="22"/>
          <w:szCs w:val="22"/>
        </w:rPr>
        <w:t xml:space="preserve"> splnění své povinnosti podle § </w:t>
      </w:r>
      <w:r w:rsidR="003D6038" w:rsidRPr="00640F12">
        <w:rPr>
          <w:rFonts w:ascii="Arial" w:hAnsi="Arial" w:cs="Arial"/>
          <w:sz w:val="22"/>
          <w:szCs w:val="22"/>
        </w:rPr>
        <w:t>59 odst. 5</w:t>
      </w:r>
      <w:r w:rsidR="002B2B18">
        <w:rPr>
          <w:rFonts w:ascii="Arial" w:hAnsi="Arial" w:cs="Arial"/>
          <w:sz w:val="22"/>
          <w:szCs w:val="22"/>
        </w:rPr>
        <w:t xml:space="preserve"> zákona č. 458/2000 </w:t>
      </w:r>
      <w:r w:rsidR="002F1586">
        <w:rPr>
          <w:rFonts w:ascii="Arial" w:hAnsi="Arial" w:cs="Arial"/>
          <w:sz w:val="22"/>
          <w:szCs w:val="22"/>
        </w:rPr>
        <w:t xml:space="preserve">Sb. </w:t>
      </w:r>
      <w:r w:rsidR="002F1586" w:rsidRPr="00640F12">
        <w:rPr>
          <w:rFonts w:ascii="Arial" w:hAnsi="Arial" w:cs="Arial"/>
          <w:sz w:val="22"/>
          <w:szCs w:val="22"/>
        </w:rPr>
        <w:t>energetický</w:t>
      </w:r>
      <w:r w:rsidR="00966BE6" w:rsidRPr="00640F12">
        <w:rPr>
          <w:rFonts w:ascii="Arial" w:hAnsi="Arial" w:cs="Arial"/>
          <w:sz w:val="22"/>
          <w:szCs w:val="22"/>
        </w:rPr>
        <w:t xml:space="preserve"> </w:t>
      </w:r>
      <w:r w:rsidR="003D6038" w:rsidRPr="00640F12">
        <w:rPr>
          <w:rFonts w:ascii="Arial" w:hAnsi="Arial" w:cs="Arial"/>
          <w:sz w:val="22"/>
          <w:szCs w:val="22"/>
        </w:rPr>
        <w:t>zákon</w:t>
      </w:r>
      <w:r w:rsidR="00861852">
        <w:rPr>
          <w:rFonts w:ascii="Arial" w:hAnsi="Arial" w:cs="Arial"/>
          <w:sz w:val="22"/>
          <w:szCs w:val="22"/>
        </w:rPr>
        <w:t xml:space="preserve">, ve znění pozdějších </w:t>
      </w:r>
      <w:r w:rsidR="002F1586">
        <w:rPr>
          <w:rFonts w:ascii="Arial" w:hAnsi="Arial" w:cs="Arial"/>
          <w:sz w:val="22"/>
          <w:szCs w:val="22"/>
        </w:rPr>
        <w:t xml:space="preserve">předpisů </w:t>
      </w:r>
      <w:r w:rsidR="00EB4C88">
        <w:rPr>
          <w:rFonts w:ascii="Arial" w:hAnsi="Arial" w:cs="Arial"/>
          <w:sz w:val="22"/>
          <w:szCs w:val="22"/>
        </w:rPr>
        <w:t>a </w:t>
      </w:r>
      <w:r w:rsidR="002F1586" w:rsidRPr="00640F12">
        <w:rPr>
          <w:rFonts w:ascii="Arial" w:hAnsi="Arial" w:cs="Arial"/>
          <w:sz w:val="22"/>
          <w:szCs w:val="22"/>
        </w:rPr>
        <w:t>oznámit</w:t>
      </w:r>
      <w:r w:rsidR="003D6038" w:rsidRPr="00640F12">
        <w:rPr>
          <w:rFonts w:ascii="Arial" w:hAnsi="Arial" w:cs="Arial"/>
          <w:sz w:val="22"/>
          <w:szCs w:val="22"/>
        </w:rPr>
        <w:t xml:space="preserve"> </w:t>
      </w:r>
      <w:r w:rsidR="00EA7867" w:rsidRPr="00640F12">
        <w:rPr>
          <w:rFonts w:ascii="Arial" w:hAnsi="Arial" w:cs="Arial"/>
          <w:sz w:val="22"/>
          <w:szCs w:val="22"/>
        </w:rPr>
        <w:t xml:space="preserve">včas </w:t>
      </w:r>
      <w:r w:rsidR="00C025E3" w:rsidRPr="00640F12">
        <w:rPr>
          <w:rFonts w:ascii="Arial" w:hAnsi="Arial" w:cs="Arial"/>
          <w:sz w:val="22"/>
          <w:szCs w:val="22"/>
        </w:rPr>
        <w:t>dotčeným účastníkům trhu s plynem</w:t>
      </w:r>
      <w:r w:rsidR="003D6038" w:rsidRPr="00640F12">
        <w:rPr>
          <w:rFonts w:ascii="Arial" w:hAnsi="Arial" w:cs="Arial"/>
          <w:sz w:val="22"/>
          <w:szCs w:val="22"/>
        </w:rPr>
        <w:t xml:space="preserve"> přerušení nebo omezení distribuce plynu</w:t>
      </w:r>
      <w:r w:rsidR="00EA7867" w:rsidRPr="00640F12">
        <w:rPr>
          <w:rFonts w:ascii="Arial" w:hAnsi="Arial" w:cs="Arial"/>
          <w:sz w:val="22"/>
          <w:szCs w:val="22"/>
        </w:rPr>
        <w:t>.</w:t>
      </w:r>
      <w:r w:rsidR="003D6038" w:rsidRPr="00640F12">
        <w:rPr>
          <w:rFonts w:ascii="Arial" w:hAnsi="Arial" w:cs="Arial"/>
          <w:sz w:val="22"/>
          <w:szCs w:val="22"/>
        </w:rPr>
        <w:t xml:space="preserve"> </w:t>
      </w:r>
    </w:p>
    <w:p w14:paraId="0CF6AD61" w14:textId="77777777" w:rsidR="00C74F1B" w:rsidRPr="00640F12" w:rsidRDefault="00C74F1B" w:rsidP="00A96BA9">
      <w:pPr>
        <w:pStyle w:val="Odstavecseseznamem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Předběžný pracovní postup musí obsahovat název akce, přesnou specifikaci rozsahu odstávky (možno i vyznačit v situaci z projektu), předpokládanou dobu trvání odstávky a </w:t>
      </w:r>
      <w:r w:rsidR="009210F5" w:rsidRPr="00640F12">
        <w:rPr>
          <w:rFonts w:ascii="Arial" w:hAnsi="Arial" w:cs="Arial"/>
          <w:sz w:val="22"/>
          <w:szCs w:val="22"/>
        </w:rPr>
        <w:t>předpokládaný termín zahájení a ukončení odstávky, který musí splňovat následující podmínky:</w:t>
      </w:r>
    </w:p>
    <w:p w14:paraId="6E661483" w14:textId="778AB8EE" w:rsidR="00C74F1B" w:rsidRPr="00640F12" w:rsidRDefault="009210F5" w:rsidP="00A96BA9">
      <w:pPr>
        <w:pStyle w:val="Odstavecseseznamem"/>
        <w:numPr>
          <w:ilvl w:val="0"/>
          <w:numId w:val="2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u plánovaných jednodenních odstávek lze </w:t>
      </w:r>
      <w:r w:rsidR="00EB4C88">
        <w:rPr>
          <w:rFonts w:ascii="Arial" w:hAnsi="Arial" w:cs="Arial"/>
          <w:sz w:val="22"/>
          <w:szCs w:val="22"/>
        </w:rPr>
        <w:t>předpokládaný termín zahájení a </w:t>
      </w:r>
      <w:r w:rsidRPr="00640F12">
        <w:rPr>
          <w:rFonts w:ascii="Arial" w:hAnsi="Arial" w:cs="Arial"/>
          <w:sz w:val="22"/>
          <w:szCs w:val="22"/>
        </w:rPr>
        <w:t>ukončení odstávky uvést tak, aby mezi zahájením a ukončením odstávky nebyla doba delší než 7 kalendářních dnů;</w:t>
      </w:r>
    </w:p>
    <w:p w14:paraId="5D2DE138" w14:textId="174FAC36" w:rsidR="00C74F1B" w:rsidRPr="00640F12" w:rsidRDefault="009210F5" w:rsidP="00A96BA9">
      <w:pPr>
        <w:pStyle w:val="Odstavecseseznamem"/>
        <w:numPr>
          <w:ilvl w:val="0"/>
          <w:numId w:val="2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u plánovaných vícedenních odstávek lze předpokládaný termín </w:t>
      </w:r>
      <w:r w:rsidR="00EB4C88">
        <w:rPr>
          <w:rFonts w:ascii="Arial" w:hAnsi="Arial" w:cs="Arial"/>
          <w:sz w:val="22"/>
          <w:szCs w:val="22"/>
        </w:rPr>
        <w:t>zahájení a </w:t>
      </w:r>
      <w:r w:rsidRPr="00640F12">
        <w:rPr>
          <w:rFonts w:ascii="Arial" w:hAnsi="Arial" w:cs="Arial"/>
          <w:sz w:val="22"/>
          <w:szCs w:val="22"/>
        </w:rPr>
        <w:t>ukončení odstávky uvést tak, aby mezi zahájením a ukončením odstávky nebyla doba delší než předpokládan</w:t>
      </w:r>
      <w:r w:rsidR="004B4C3A" w:rsidRPr="00640F12">
        <w:rPr>
          <w:rFonts w:ascii="Arial" w:hAnsi="Arial" w:cs="Arial"/>
          <w:sz w:val="22"/>
          <w:szCs w:val="22"/>
        </w:rPr>
        <w:t>á</w:t>
      </w:r>
      <w:r w:rsidRPr="00640F12">
        <w:rPr>
          <w:rFonts w:ascii="Arial" w:hAnsi="Arial" w:cs="Arial"/>
          <w:sz w:val="22"/>
          <w:szCs w:val="22"/>
        </w:rPr>
        <w:t xml:space="preserve"> dob</w:t>
      </w:r>
      <w:r w:rsidR="004B4C3A" w:rsidRPr="00640F12">
        <w:rPr>
          <w:rFonts w:ascii="Arial" w:hAnsi="Arial" w:cs="Arial"/>
          <w:sz w:val="22"/>
          <w:szCs w:val="22"/>
        </w:rPr>
        <w:t>a</w:t>
      </w:r>
      <w:r w:rsidRPr="00640F12">
        <w:rPr>
          <w:rFonts w:ascii="Arial" w:hAnsi="Arial" w:cs="Arial"/>
          <w:sz w:val="22"/>
          <w:szCs w:val="22"/>
        </w:rPr>
        <w:t xml:space="preserve"> odstávky navýšen</w:t>
      </w:r>
      <w:r w:rsidR="004B4C3A" w:rsidRPr="00640F12">
        <w:rPr>
          <w:rFonts w:ascii="Arial" w:hAnsi="Arial" w:cs="Arial"/>
          <w:sz w:val="22"/>
          <w:szCs w:val="22"/>
        </w:rPr>
        <w:t>á</w:t>
      </w:r>
      <w:r w:rsidRPr="00640F12">
        <w:rPr>
          <w:rFonts w:ascii="Arial" w:hAnsi="Arial" w:cs="Arial"/>
          <w:sz w:val="22"/>
          <w:szCs w:val="22"/>
        </w:rPr>
        <w:t xml:space="preserve"> maximálně </w:t>
      </w:r>
      <w:r w:rsidR="00EB4C88">
        <w:rPr>
          <w:rFonts w:ascii="Arial" w:hAnsi="Arial" w:cs="Arial"/>
          <w:sz w:val="22"/>
          <w:szCs w:val="22"/>
        </w:rPr>
        <w:t>o 7 </w:t>
      </w:r>
      <w:r w:rsidRPr="00640F12">
        <w:rPr>
          <w:rFonts w:ascii="Arial" w:hAnsi="Arial" w:cs="Arial"/>
          <w:sz w:val="22"/>
          <w:szCs w:val="22"/>
        </w:rPr>
        <w:t xml:space="preserve">kalendářních dnů. </w:t>
      </w:r>
    </w:p>
    <w:p w14:paraId="44261675" w14:textId="77777777" w:rsidR="00B465D0" w:rsidRPr="00640F12" w:rsidRDefault="00F711A5" w:rsidP="00A96BA9">
      <w:pPr>
        <w:tabs>
          <w:tab w:val="left" w:pos="54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Stavebník se zavazuje</w:t>
      </w:r>
      <w:r w:rsidR="00C55B4B" w:rsidRPr="00640F12">
        <w:rPr>
          <w:rFonts w:ascii="Arial" w:hAnsi="Arial" w:cs="Arial"/>
          <w:sz w:val="22"/>
          <w:szCs w:val="22"/>
        </w:rPr>
        <w:t xml:space="preserve"> zavázat zhotovitele přeložky PZ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C55B4B" w:rsidRPr="00640F12">
        <w:rPr>
          <w:rFonts w:ascii="Arial" w:hAnsi="Arial" w:cs="Arial"/>
          <w:sz w:val="22"/>
          <w:szCs w:val="22"/>
        </w:rPr>
        <w:t>k dodržení</w:t>
      </w:r>
      <w:r w:rsidR="004B4C3A" w:rsidRPr="00640F12">
        <w:rPr>
          <w:rFonts w:ascii="Arial" w:hAnsi="Arial" w:cs="Arial"/>
          <w:sz w:val="22"/>
          <w:szCs w:val="22"/>
        </w:rPr>
        <w:t xml:space="preserve"> </w:t>
      </w:r>
      <w:r w:rsidR="00F22519" w:rsidRPr="00640F12">
        <w:rPr>
          <w:rFonts w:ascii="Arial" w:hAnsi="Arial" w:cs="Arial"/>
          <w:sz w:val="22"/>
          <w:szCs w:val="22"/>
        </w:rPr>
        <w:t>oznámen</w:t>
      </w:r>
      <w:r w:rsidR="00C55B4B" w:rsidRPr="00640F12">
        <w:rPr>
          <w:rFonts w:ascii="Arial" w:hAnsi="Arial" w:cs="Arial"/>
          <w:sz w:val="22"/>
          <w:szCs w:val="22"/>
        </w:rPr>
        <w:t>ého</w:t>
      </w:r>
      <w:r w:rsidR="00F22519" w:rsidRPr="00640F12">
        <w:rPr>
          <w:rFonts w:ascii="Arial" w:hAnsi="Arial" w:cs="Arial"/>
          <w:sz w:val="22"/>
          <w:szCs w:val="22"/>
        </w:rPr>
        <w:t xml:space="preserve"> termín</w:t>
      </w:r>
      <w:r w:rsidR="00C55B4B" w:rsidRPr="00640F12">
        <w:rPr>
          <w:rFonts w:ascii="Arial" w:hAnsi="Arial" w:cs="Arial"/>
          <w:sz w:val="22"/>
          <w:szCs w:val="22"/>
        </w:rPr>
        <w:t>u</w:t>
      </w:r>
      <w:r w:rsidR="00F22519" w:rsidRPr="00640F12">
        <w:rPr>
          <w:rFonts w:ascii="Arial" w:hAnsi="Arial" w:cs="Arial"/>
          <w:sz w:val="22"/>
          <w:szCs w:val="22"/>
        </w:rPr>
        <w:t xml:space="preserve"> provádění propojovacích prací.</w:t>
      </w:r>
    </w:p>
    <w:p w14:paraId="04385CAD" w14:textId="0A22B82B" w:rsidR="00B465D0" w:rsidRPr="00640F12" w:rsidRDefault="003D6038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Propojení přeložky PZ </w:t>
      </w:r>
      <w:r w:rsidR="00594F8A" w:rsidRPr="00640F12">
        <w:rPr>
          <w:rFonts w:ascii="Arial" w:hAnsi="Arial" w:cs="Arial"/>
          <w:sz w:val="22"/>
          <w:szCs w:val="22"/>
        </w:rPr>
        <w:t xml:space="preserve">s </w:t>
      </w:r>
      <w:r w:rsidRPr="00640F12">
        <w:rPr>
          <w:rFonts w:ascii="Arial" w:hAnsi="Arial" w:cs="Arial"/>
          <w:sz w:val="22"/>
          <w:szCs w:val="22"/>
        </w:rPr>
        <w:t>distribuční soustav</w:t>
      </w:r>
      <w:r w:rsidR="00594F8A" w:rsidRPr="00640F12">
        <w:rPr>
          <w:rFonts w:ascii="Arial" w:hAnsi="Arial" w:cs="Arial"/>
          <w:sz w:val="22"/>
          <w:szCs w:val="22"/>
        </w:rPr>
        <w:t>o</w:t>
      </w:r>
      <w:r w:rsidRPr="00640F12">
        <w:rPr>
          <w:rFonts w:ascii="Arial" w:hAnsi="Arial" w:cs="Arial"/>
          <w:sz w:val="22"/>
          <w:szCs w:val="22"/>
        </w:rPr>
        <w:t>u m</w:t>
      </w:r>
      <w:r w:rsidR="00EB4C88">
        <w:rPr>
          <w:rFonts w:ascii="Arial" w:hAnsi="Arial" w:cs="Arial"/>
          <w:sz w:val="22"/>
          <w:szCs w:val="22"/>
        </w:rPr>
        <w:t>ůže být realizováno nejdříve po </w:t>
      </w:r>
      <w:r w:rsidR="00721B95" w:rsidRPr="00640F12">
        <w:rPr>
          <w:rFonts w:ascii="Arial" w:hAnsi="Arial" w:cs="Arial"/>
          <w:sz w:val="22"/>
          <w:szCs w:val="22"/>
        </w:rPr>
        <w:t xml:space="preserve">technické přejímce a </w:t>
      </w:r>
      <w:r w:rsidR="00B548FC" w:rsidRPr="00640F12">
        <w:rPr>
          <w:rFonts w:ascii="Arial" w:hAnsi="Arial" w:cs="Arial"/>
          <w:sz w:val="22"/>
          <w:szCs w:val="22"/>
        </w:rPr>
        <w:t xml:space="preserve">podpisu „Zápisu o odevzdání a převzetí </w:t>
      </w:r>
      <w:r w:rsidR="00EB4C88">
        <w:rPr>
          <w:rFonts w:ascii="Arial" w:hAnsi="Arial" w:cs="Arial"/>
          <w:sz w:val="22"/>
          <w:szCs w:val="22"/>
        </w:rPr>
        <w:t>přeložky PZ ke </w:t>
      </w:r>
      <w:r w:rsidR="00D91B9B" w:rsidRPr="00640F12">
        <w:rPr>
          <w:rFonts w:ascii="Arial" w:hAnsi="Arial" w:cs="Arial"/>
          <w:sz w:val="22"/>
          <w:szCs w:val="22"/>
        </w:rPr>
        <w:t>vpuštění plynu</w:t>
      </w:r>
      <w:r w:rsidR="00B548FC" w:rsidRPr="00640F12">
        <w:rPr>
          <w:rFonts w:ascii="Arial" w:hAnsi="Arial" w:cs="Arial"/>
          <w:sz w:val="22"/>
          <w:szCs w:val="22"/>
        </w:rPr>
        <w:t>“</w:t>
      </w:r>
      <w:r w:rsidR="00721B95" w:rsidRPr="00640F12">
        <w:rPr>
          <w:rFonts w:ascii="Arial" w:hAnsi="Arial" w:cs="Arial"/>
          <w:sz w:val="22"/>
          <w:szCs w:val="22"/>
        </w:rPr>
        <w:t xml:space="preserve"> mezi stavebníkem, zhotovitelem přeložky PZ a vlastníkem PZ</w:t>
      </w:r>
      <w:r w:rsidR="00EB4C88">
        <w:rPr>
          <w:rFonts w:ascii="Arial" w:hAnsi="Arial" w:cs="Arial"/>
          <w:sz w:val="22"/>
          <w:szCs w:val="22"/>
        </w:rPr>
        <w:t>, ke </w:t>
      </w:r>
      <w:r w:rsidRPr="00640F12">
        <w:rPr>
          <w:rFonts w:ascii="Arial" w:hAnsi="Arial" w:cs="Arial"/>
          <w:sz w:val="22"/>
          <w:szCs w:val="22"/>
        </w:rPr>
        <w:t>které je povinen vyzvat vlastníka PZ stavebník</w:t>
      </w:r>
      <w:r w:rsidR="005155DF" w:rsidRPr="00640F12">
        <w:rPr>
          <w:rFonts w:ascii="Arial" w:hAnsi="Arial" w:cs="Arial"/>
          <w:sz w:val="22"/>
          <w:szCs w:val="22"/>
        </w:rPr>
        <w:t xml:space="preserve"> nebo jím pověřená osoba</w:t>
      </w:r>
      <w:r w:rsidRPr="00640F12">
        <w:rPr>
          <w:rFonts w:ascii="Arial" w:hAnsi="Arial" w:cs="Arial"/>
          <w:sz w:val="22"/>
          <w:szCs w:val="22"/>
        </w:rPr>
        <w:t>.</w:t>
      </w:r>
    </w:p>
    <w:p w14:paraId="014807FB" w14:textId="77777777" w:rsidR="00966BE6" w:rsidRPr="00640F12" w:rsidRDefault="003D6038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Při přejímacím řízení </w:t>
      </w:r>
      <w:r w:rsidR="00E75970" w:rsidRPr="00640F12">
        <w:rPr>
          <w:rFonts w:ascii="Arial" w:hAnsi="Arial" w:cs="Arial"/>
          <w:sz w:val="22"/>
          <w:szCs w:val="22"/>
        </w:rPr>
        <w:t xml:space="preserve">předá </w:t>
      </w:r>
      <w:r w:rsidRPr="00640F12">
        <w:rPr>
          <w:rFonts w:ascii="Arial" w:hAnsi="Arial" w:cs="Arial"/>
          <w:sz w:val="22"/>
          <w:szCs w:val="22"/>
        </w:rPr>
        <w:t>stavebník listiny a doklady v originálním vyhotovení stanovené TPG 905 01 a doklady požadované vlastníkem PZ v jeho stanovisku k</w:t>
      </w:r>
      <w:r w:rsidR="00B24726" w:rsidRPr="00640F12">
        <w:rPr>
          <w:rFonts w:ascii="Arial" w:hAnsi="Arial" w:cs="Arial"/>
          <w:sz w:val="22"/>
          <w:szCs w:val="22"/>
        </w:rPr>
        <w:t xml:space="preserve"> PD </w:t>
      </w:r>
      <w:r w:rsidRPr="00640F12">
        <w:rPr>
          <w:rFonts w:ascii="Arial" w:hAnsi="Arial" w:cs="Arial"/>
          <w:sz w:val="22"/>
          <w:szCs w:val="22"/>
        </w:rPr>
        <w:t>přelož</w:t>
      </w:r>
      <w:r w:rsidR="00B24726" w:rsidRPr="00640F12">
        <w:rPr>
          <w:rFonts w:ascii="Arial" w:hAnsi="Arial" w:cs="Arial"/>
          <w:sz w:val="22"/>
          <w:szCs w:val="22"/>
        </w:rPr>
        <w:t>ky</w:t>
      </w:r>
      <w:r w:rsidRPr="00640F12">
        <w:rPr>
          <w:rFonts w:ascii="Arial" w:hAnsi="Arial" w:cs="Arial"/>
          <w:sz w:val="22"/>
          <w:szCs w:val="22"/>
        </w:rPr>
        <w:t xml:space="preserve"> PZ</w:t>
      </w:r>
      <w:r w:rsidR="00E75970" w:rsidRPr="00640F12">
        <w:rPr>
          <w:rFonts w:ascii="Arial" w:hAnsi="Arial" w:cs="Arial"/>
          <w:sz w:val="22"/>
          <w:szCs w:val="22"/>
        </w:rPr>
        <w:t xml:space="preserve">, zejména doklady opravňující k realizaci </w:t>
      </w:r>
      <w:r w:rsidR="00C55B4B" w:rsidRPr="00640F12">
        <w:rPr>
          <w:rFonts w:ascii="Arial" w:hAnsi="Arial" w:cs="Arial"/>
          <w:sz w:val="22"/>
          <w:szCs w:val="22"/>
        </w:rPr>
        <w:t xml:space="preserve">a dokládající stav předávané </w:t>
      </w:r>
      <w:r w:rsidR="00E75970" w:rsidRPr="00640F12">
        <w:rPr>
          <w:rFonts w:ascii="Arial" w:hAnsi="Arial" w:cs="Arial"/>
          <w:sz w:val="22"/>
          <w:szCs w:val="22"/>
        </w:rPr>
        <w:t>přeložky PZ dle stavebního zákona.</w:t>
      </w:r>
    </w:p>
    <w:p w14:paraId="4366E553" w14:textId="77777777" w:rsidR="00B465D0" w:rsidRPr="00640F12" w:rsidRDefault="00535AB3" w:rsidP="00A96BA9">
      <w:pPr>
        <w:numPr>
          <w:ilvl w:val="0"/>
          <w:numId w:val="26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Při plnění předmětu této smlouvy se </w:t>
      </w:r>
      <w:r w:rsidR="00E75970" w:rsidRPr="00640F12">
        <w:rPr>
          <w:rFonts w:ascii="Arial" w:hAnsi="Arial" w:cs="Arial"/>
          <w:sz w:val="22"/>
          <w:szCs w:val="22"/>
        </w:rPr>
        <w:t>stavebník</w:t>
      </w:r>
      <w:r w:rsidRPr="00640F12">
        <w:rPr>
          <w:rFonts w:ascii="Arial" w:hAnsi="Arial" w:cs="Arial"/>
          <w:sz w:val="22"/>
          <w:szCs w:val="22"/>
        </w:rPr>
        <w:t xml:space="preserve"> zavazuje dodržovat příslušné obecně závazné předpisy, technické normy a technická pravidla (např. EN ČSN, ČSN, TPG), pokyny </w:t>
      </w:r>
      <w:r w:rsidR="00BE2E68" w:rsidRPr="00640F12">
        <w:rPr>
          <w:rFonts w:ascii="Arial" w:hAnsi="Arial" w:cs="Arial"/>
          <w:sz w:val="22"/>
          <w:szCs w:val="22"/>
        </w:rPr>
        <w:t>vlastníka</w:t>
      </w:r>
      <w:r w:rsidRPr="00640F12">
        <w:rPr>
          <w:rFonts w:ascii="Arial" w:hAnsi="Arial" w:cs="Arial"/>
          <w:sz w:val="22"/>
          <w:szCs w:val="22"/>
        </w:rPr>
        <w:t>, zápisy a dohody smluvních stran a podmínky a vyjádření veřejnoprávních orgánů.</w:t>
      </w:r>
    </w:p>
    <w:p w14:paraId="5D788362" w14:textId="661FB5D3" w:rsidR="00B465D0" w:rsidRPr="00640F12" w:rsidRDefault="00535AB3" w:rsidP="00A96BA9">
      <w:pPr>
        <w:numPr>
          <w:ilvl w:val="0"/>
          <w:numId w:val="26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Při plnění předmětu této smlouvy se </w:t>
      </w:r>
      <w:r w:rsidR="00E75970" w:rsidRPr="00640F12">
        <w:rPr>
          <w:rFonts w:ascii="Arial" w:hAnsi="Arial" w:cs="Arial"/>
          <w:sz w:val="22"/>
          <w:szCs w:val="22"/>
        </w:rPr>
        <w:t xml:space="preserve">stavebník </w:t>
      </w:r>
      <w:r w:rsidRPr="00640F12">
        <w:rPr>
          <w:rFonts w:ascii="Arial" w:hAnsi="Arial" w:cs="Arial"/>
          <w:sz w:val="22"/>
          <w:szCs w:val="22"/>
        </w:rPr>
        <w:t xml:space="preserve">zavazuje dodržovat i vnitřní dokumenty </w:t>
      </w:r>
      <w:r w:rsidR="00BE2E68" w:rsidRPr="00640F12">
        <w:rPr>
          <w:rFonts w:ascii="Arial" w:hAnsi="Arial" w:cs="Arial"/>
          <w:sz w:val="22"/>
          <w:szCs w:val="22"/>
        </w:rPr>
        <w:t>vlastníka</w:t>
      </w:r>
      <w:r w:rsidR="00095558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>, které se vztahují k výstavbě PZ a které jsou zveřejněny na</w:t>
      </w:r>
      <w:r w:rsidR="00BE2E68" w:rsidRPr="00640F12">
        <w:rPr>
          <w:rFonts w:ascii="Arial" w:hAnsi="Arial" w:cs="Arial"/>
          <w:sz w:val="22"/>
          <w:szCs w:val="22"/>
        </w:rPr>
        <w:t xml:space="preserve"> jeho</w:t>
      </w:r>
      <w:r w:rsidRPr="00640F12">
        <w:rPr>
          <w:rFonts w:ascii="Arial" w:hAnsi="Arial" w:cs="Arial"/>
          <w:sz w:val="22"/>
          <w:szCs w:val="22"/>
        </w:rPr>
        <w:t xml:space="preserve"> internetových stránkách </w:t>
      </w:r>
      <w:r w:rsidR="00B465D0" w:rsidRPr="00640F12">
        <w:rPr>
          <w:rFonts w:ascii="Arial" w:hAnsi="Arial" w:cs="Arial"/>
          <w:sz w:val="22"/>
          <w:szCs w:val="22"/>
        </w:rPr>
        <w:t>http://www.</w:t>
      </w:r>
      <w:r w:rsidR="00E42DC0">
        <w:rPr>
          <w:rFonts w:ascii="Arial" w:hAnsi="Arial" w:cs="Arial"/>
          <w:sz w:val="22"/>
          <w:szCs w:val="22"/>
        </w:rPr>
        <w:t>gasnet</w:t>
      </w:r>
      <w:r w:rsidR="00B465D0" w:rsidRPr="00640F12">
        <w:rPr>
          <w:rFonts w:ascii="Arial" w:hAnsi="Arial" w:cs="Arial"/>
          <w:sz w:val="22"/>
          <w:szCs w:val="22"/>
        </w:rPr>
        <w:t>.cz/cs/technicke-pozadavky/</w:t>
      </w:r>
      <w:r w:rsidR="00E75970" w:rsidRPr="00640F12">
        <w:rPr>
          <w:rFonts w:ascii="Arial" w:hAnsi="Arial" w:cs="Arial"/>
          <w:sz w:val="22"/>
          <w:szCs w:val="22"/>
        </w:rPr>
        <w:t>.</w:t>
      </w:r>
    </w:p>
    <w:p w14:paraId="735530EC" w14:textId="4AB96520" w:rsidR="001D4F09" w:rsidRPr="00640F12" w:rsidRDefault="00535AB3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Zavazuje se nahradit škody vzniklé při </w:t>
      </w:r>
      <w:r w:rsidR="00B412E1" w:rsidRPr="00640F12">
        <w:rPr>
          <w:rFonts w:ascii="Arial" w:hAnsi="Arial" w:cs="Arial"/>
          <w:sz w:val="22"/>
          <w:szCs w:val="22"/>
        </w:rPr>
        <w:t>přípravě či realizaci</w:t>
      </w:r>
      <w:r w:rsidRPr="00640F12">
        <w:rPr>
          <w:rFonts w:ascii="Arial" w:hAnsi="Arial" w:cs="Arial"/>
          <w:sz w:val="22"/>
          <w:szCs w:val="22"/>
        </w:rPr>
        <w:t xml:space="preserve"> přeložky</w:t>
      </w:r>
      <w:r w:rsidR="00DD2762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>, např. škody na nemovitostech a jejich příslušenství, škody na po</w:t>
      </w:r>
      <w:r w:rsidR="00EB4C88">
        <w:rPr>
          <w:rFonts w:ascii="Arial" w:hAnsi="Arial" w:cs="Arial"/>
          <w:sz w:val="22"/>
          <w:szCs w:val="22"/>
        </w:rPr>
        <w:t>lních plodinách a porostech, na </w:t>
      </w:r>
      <w:r w:rsidRPr="00640F12">
        <w:rPr>
          <w:rFonts w:ascii="Arial" w:hAnsi="Arial" w:cs="Arial"/>
          <w:sz w:val="22"/>
          <w:szCs w:val="22"/>
        </w:rPr>
        <w:t>movitých věcech a na ostatním majetku, na zdraví</w:t>
      </w:r>
      <w:r w:rsidR="00EB4C88">
        <w:rPr>
          <w:rFonts w:ascii="Arial" w:hAnsi="Arial" w:cs="Arial"/>
          <w:sz w:val="22"/>
          <w:szCs w:val="22"/>
        </w:rPr>
        <w:t xml:space="preserve"> a na životě; nahradit pokuty a </w:t>
      </w:r>
      <w:r w:rsidRPr="00640F12">
        <w:rPr>
          <w:rFonts w:ascii="Arial" w:hAnsi="Arial" w:cs="Arial"/>
          <w:sz w:val="22"/>
          <w:szCs w:val="22"/>
        </w:rPr>
        <w:t>další sankční platby stanovené příslušnými orgány za porušení příslušných právních předpisů souvisejících se zřizováním</w:t>
      </w:r>
      <w:r w:rsidR="00FA79C7" w:rsidRPr="00640F12">
        <w:rPr>
          <w:rFonts w:ascii="Arial" w:hAnsi="Arial" w:cs="Arial"/>
          <w:sz w:val="22"/>
          <w:szCs w:val="22"/>
        </w:rPr>
        <w:t xml:space="preserve"> a zprovozněním</w:t>
      </w:r>
      <w:r w:rsidRPr="00640F12">
        <w:rPr>
          <w:rFonts w:ascii="Arial" w:hAnsi="Arial" w:cs="Arial"/>
          <w:sz w:val="22"/>
          <w:szCs w:val="22"/>
        </w:rPr>
        <w:t xml:space="preserve"> přeložky</w:t>
      </w:r>
      <w:r w:rsidR="00540D1F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>.</w:t>
      </w:r>
    </w:p>
    <w:p w14:paraId="2642C446" w14:textId="74CAE90A" w:rsidR="00535AB3" w:rsidRPr="00640F12" w:rsidRDefault="00535AB3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Po dokončení přeložky</w:t>
      </w:r>
      <w:r w:rsidR="00540D1F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 xml:space="preserve"> se </w:t>
      </w:r>
      <w:r w:rsidR="00B412E1" w:rsidRPr="00640F12">
        <w:rPr>
          <w:rFonts w:ascii="Arial" w:hAnsi="Arial" w:cs="Arial"/>
          <w:sz w:val="22"/>
          <w:szCs w:val="22"/>
        </w:rPr>
        <w:t>stavebník</w:t>
      </w:r>
      <w:r w:rsidRPr="00640F12">
        <w:rPr>
          <w:rFonts w:ascii="Arial" w:hAnsi="Arial" w:cs="Arial"/>
          <w:sz w:val="22"/>
          <w:szCs w:val="22"/>
        </w:rPr>
        <w:t xml:space="preserve"> zavazuje zajistit kolaudační </w:t>
      </w:r>
      <w:r w:rsidR="00B412E1" w:rsidRPr="00640F12">
        <w:rPr>
          <w:rFonts w:ascii="Arial" w:hAnsi="Arial" w:cs="Arial"/>
          <w:sz w:val="22"/>
          <w:szCs w:val="22"/>
        </w:rPr>
        <w:t>souhlas</w:t>
      </w:r>
      <w:r w:rsidRPr="00640F12">
        <w:rPr>
          <w:rFonts w:ascii="Arial" w:hAnsi="Arial" w:cs="Arial"/>
          <w:sz w:val="22"/>
          <w:szCs w:val="22"/>
        </w:rPr>
        <w:t xml:space="preserve"> či jiné příslušné veřejnop</w:t>
      </w:r>
      <w:r w:rsidR="00E30934" w:rsidRPr="00640F12">
        <w:rPr>
          <w:rFonts w:ascii="Arial" w:hAnsi="Arial" w:cs="Arial"/>
          <w:sz w:val="22"/>
          <w:szCs w:val="22"/>
        </w:rPr>
        <w:t xml:space="preserve">rávní povolení k jejímu užívání dle stavebního zákona a jejich předání </w:t>
      </w:r>
      <w:r w:rsidR="00B24726" w:rsidRPr="00640F12">
        <w:rPr>
          <w:rFonts w:ascii="Arial" w:hAnsi="Arial" w:cs="Arial"/>
          <w:sz w:val="22"/>
          <w:szCs w:val="22"/>
        </w:rPr>
        <w:t xml:space="preserve">v originálním vyhotovení </w:t>
      </w:r>
      <w:r w:rsidR="00E30934" w:rsidRPr="00640F12">
        <w:rPr>
          <w:rFonts w:ascii="Arial" w:hAnsi="Arial" w:cs="Arial"/>
          <w:sz w:val="22"/>
          <w:szCs w:val="22"/>
        </w:rPr>
        <w:t>vlastníkovi PZ</w:t>
      </w:r>
      <w:r w:rsidR="000F4CBC" w:rsidRPr="00640F12">
        <w:rPr>
          <w:rFonts w:ascii="Arial" w:hAnsi="Arial" w:cs="Arial"/>
          <w:sz w:val="22"/>
          <w:szCs w:val="22"/>
        </w:rPr>
        <w:t>,</w:t>
      </w:r>
      <w:r w:rsidR="00EB4C88">
        <w:rPr>
          <w:rFonts w:ascii="Arial" w:hAnsi="Arial" w:cs="Arial"/>
          <w:sz w:val="22"/>
          <w:szCs w:val="22"/>
        </w:rPr>
        <w:t xml:space="preserve"> </w:t>
      </w:r>
      <w:r w:rsidR="00C31312" w:rsidRPr="00640F12">
        <w:rPr>
          <w:rFonts w:ascii="Arial" w:hAnsi="Arial" w:cs="Arial"/>
          <w:sz w:val="22"/>
          <w:szCs w:val="22"/>
        </w:rPr>
        <w:t>v případě vydání rozhodnutí s doložkou právní moci</w:t>
      </w:r>
      <w:r w:rsidR="00E30934" w:rsidRPr="00640F12">
        <w:rPr>
          <w:rFonts w:ascii="Arial" w:hAnsi="Arial" w:cs="Arial"/>
          <w:sz w:val="22"/>
          <w:szCs w:val="22"/>
        </w:rPr>
        <w:t>.</w:t>
      </w:r>
      <w:r w:rsidRPr="00640F12">
        <w:rPr>
          <w:rFonts w:ascii="Arial" w:hAnsi="Arial" w:cs="Arial"/>
          <w:sz w:val="22"/>
          <w:szCs w:val="22"/>
        </w:rPr>
        <w:t xml:space="preserve"> Za řádně dokončenou přeložku </w:t>
      </w:r>
      <w:r w:rsidR="000F4CBC" w:rsidRPr="00640F12">
        <w:rPr>
          <w:rFonts w:ascii="Arial" w:hAnsi="Arial" w:cs="Arial"/>
          <w:sz w:val="22"/>
          <w:szCs w:val="22"/>
        </w:rPr>
        <w:t xml:space="preserve">PZ </w:t>
      </w:r>
      <w:r w:rsidRPr="00640F12">
        <w:rPr>
          <w:rFonts w:ascii="Arial" w:hAnsi="Arial" w:cs="Arial"/>
          <w:sz w:val="22"/>
          <w:szCs w:val="22"/>
        </w:rPr>
        <w:t>se považuje její provedení bez jakýchkoliv vad a nedodělků</w:t>
      </w:r>
      <w:r w:rsidR="00E30934" w:rsidRPr="00640F12">
        <w:rPr>
          <w:rFonts w:ascii="Arial" w:hAnsi="Arial" w:cs="Arial"/>
          <w:sz w:val="22"/>
          <w:szCs w:val="22"/>
        </w:rPr>
        <w:t xml:space="preserve"> a její protokolární předání vlastníkovi PZ</w:t>
      </w:r>
      <w:r w:rsidR="00721B95" w:rsidRPr="00640F12">
        <w:rPr>
          <w:rFonts w:ascii="Arial" w:hAnsi="Arial" w:cs="Arial"/>
          <w:sz w:val="22"/>
          <w:szCs w:val="22"/>
        </w:rPr>
        <w:t>.</w:t>
      </w:r>
    </w:p>
    <w:p w14:paraId="6A7072B1" w14:textId="77777777" w:rsidR="00071299" w:rsidRPr="008C2C97" w:rsidRDefault="00071299" w:rsidP="008C2C97">
      <w:pPr>
        <w:tabs>
          <w:tab w:val="left" w:pos="540"/>
        </w:tabs>
        <w:ind w:left="720"/>
        <w:rPr>
          <w:rFonts w:ascii="Arial" w:hAnsi="Arial" w:cs="Arial"/>
          <w:sz w:val="20"/>
          <w:szCs w:val="20"/>
        </w:rPr>
      </w:pPr>
    </w:p>
    <w:p w14:paraId="76ECD227" w14:textId="77777777" w:rsidR="00071299" w:rsidRPr="00282C47" w:rsidRDefault="00071299" w:rsidP="00071299">
      <w:pPr>
        <w:pStyle w:val="odstpolIII"/>
        <w:numPr>
          <w:ilvl w:val="0"/>
          <w:numId w:val="0"/>
        </w:numPr>
        <w:tabs>
          <w:tab w:val="left" w:pos="426"/>
        </w:tabs>
        <w:ind w:left="720"/>
        <w:rPr>
          <w:sz w:val="20"/>
          <w:szCs w:val="20"/>
        </w:rPr>
      </w:pPr>
    </w:p>
    <w:p w14:paraId="76472AE9" w14:textId="77777777" w:rsidR="00535AB3" w:rsidRPr="00E71B93" w:rsidRDefault="00DF3B2F" w:rsidP="00DF3B2F">
      <w:pPr>
        <w:numPr>
          <w:ilvl w:val="0"/>
          <w:numId w:val="15"/>
        </w:numPr>
        <w:tabs>
          <w:tab w:val="left" w:pos="540"/>
        </w:tabs>
        <w:ind w:left="567" w:firstLine="0"/>
        <w:rPr>
          <w:rFonts w:ascii="Arial" w:hAnsi="Arial" w:cs="Arial"/>
          <w:b/>
          <w:sz w:val="22"/>
          <w:szCs w:val="22"/>
          <w:u w:val="single"/>
        </w:rPr>
      </w:pPr>
      <w:r w:rsidRPr="00E71B93">
        <w:rPr>
          <w:rFonts w:ascii="Arial" w:hAnsi="Arial" w:cs="Arial"/>
          <w:b/>
          <w:sz w:val="22"/>
          <w:szCs w:val="22"/>
          <w:u w:val="single"/>
        </w:rPr>
        <w:t>Vlastník</w:t>
      </w:r>
      <w:r w:rsidR="00C56311" w:rsidRPr="00E71B93">
        <w:rPr>
          <w:rFonts w:ascii="Arial" w:hAnsi="Arial" w:cs="Arial"/>
          <w:b/>
          <w:sz w:val="22"/>
          <w:szCs w:val="22"/>
          <w:u w:val="single"/>
        </w:rPr>
        <w:t xml:space="preserve"> PZ</w:t>
      </w:r>
    </w:p>
    <w:p w14:paraId="23461984" w14:textId="77777777" w:rsidR="00B465D0" w:rsidRPr="00E71B93" w:rsidRDefault="00B465D0" w:rsidP="00B465D0">
      <w:pPr>
        <w:tabs>
          <w:tab w:val="left" w:pos="540"/>
        </w:tabs>
        <w:ind w:left="567"/>
        <w:rPr>
          <w:rFonts w:ascii="Arial" w:hAnsi="Arial" w:cs="Arial"/>
          <w:b/>
          <w:sz w:val="22"/>
          <w:szCs w:val="22"/>
          <w:u w:val="single"/>
        </w:rPr>
      </w:pPr>
    </w:p>
    <w:p w14:paraId="534DB3F2" w14:textId="6B53DD82" w:rsidR="00B465D0" w:rsidRPr="00640F12" w:rsidRDefault="00F22519" w:rsidP="00A96BA9">
      <w:pPr>
        <w:numPr>
          <w:ilvl w:val="0"/>
          <w:numId w:val="25"/>
        </w:numPr>
        <w:tabs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V</w:t>
      </w:r>
      <w:r w:rsidR="00DF3B2F" w:rsidRPr="00640F12">
        <w:rPr>
          <w:rFonts w:ascii="Arial" w:hAnsi="Arial" w:cs="Arial"/>
          <w:sz w:val="22"/>
          <w:szCs w:val="22"/>
        </w:rPr>
        <w:t xml:space="preserve">yhrazuje </w:t>
      </w:r>
      <w:r w:rsidRPr="00640F12">
        <w:rPr>
          <w:rFonts w:ascii="Arial" w:hAnsi="Arial" w:cs="Arial"/>
          <w:sz w:val="22"/>
          <w:szCs w:val="22"/>
        </w:rPr>
        <w:t xml:space="preserve">si </w:t>
      </w:r>
      <w:r w:rsidR="00DF3B2F" w:rsidRPr="00640F12">
        <w:rPr>
          <w:rFonts w:ascii="Arial" w:hAnsi="Arial" w:cs="Arial"/>
          <w:sz w:val="22"/>
          <w:szCs w:val="22"/>
        </w:rPr>
        <w:t xml:space="preserve">právo kdykoli, i bez předchozího oznámení, </w:t>
      </w:r>
      <w:r w:rsidR="00C56311" w:rsidRPr="00640F12">
        <w:rPr>
          <w:rFonts w:ascii="Arial" w:hAnsi="Arial" w:cs="Arial"/>
          <w:sz w:val="22"/>
          <w:szCs w:val="22"/>
        </w:rPr>
        <w:t xml:space="preserve">po ohlášení na místě stavby odpovědné osobě, </w:t>
      </w:r>
      <w:r w:rsidR="00DF3B2F" w:rsidRPr="00640F12">
        <w:rPr>
          <w:rFonts w:ascii="Arial" w:hAnsi="Arial" w:cs="Arial"/>
          <w:sz w:val="22"/>
          <w:szCs w:val="22"/>
        </w:rPr>
        <w:t xml:space="preserve">provést kontrolu způsobu provádění přeložky a všech </w:t>
      </w:r>
      <w:r w:rsidR="00DF3B2F" w:rsidRPr="00640F12">
        <w:rPr>
          <w:rFonts w:ascii="Arial" w:hAnsi="Arial" w:cs="Arial"/>
          <w:sz w:val="22"/>
          <w:szCs w:val="22"/>
        </w:rPr>
        <w:lastRenderedPageBreak/>
        <w:t>předepsaných zkoušek. Vlastník PZ při těchto kont</w:t>
      </w:r>
      <w:r w:rsidR="00EB4C88">
        <w:rPr>
          <w:rFonts w:ascii="Arial" w:hAnsi="Arial" w:cs="Arial"/>
          <w:sz w:val="22"/>
          <w:szCs w:val="22"/>
        </w:rPr>
        <w:t>rolách nepřejímá odpovědnost za </w:t>
      </w:r>
      <w:r w:rsidR="00DF3B2F" w:rsidRPr="00640F12">
        <w:rPr>
          <w:rFonts w:ascii="Arial" w:hAnsi="Arial" w:cs="Arial"/>
          <w:sz w:val="22"/>
          <w:szCs w:val="22"/>
        </w:rPr>
        <w:t>vady prováděné přeložky.</w:t>
      </w:r>
    </w:p>
    <w:p w14:paraId="66FD2055" w14:textId="58C0720E" w:rsidR="00B465D0" w:rsidRPr="00640F12" w:rsidRDefault="00DF3B2F" w:rsidP="00A96BA9">
      <w:pPr>
        <w:numPr>
          <w:ilvl w:val="0"/>
          <w:numId w:val="25"/>
        </w:numPr>
        <w:tabs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Zavazuje se poskytovat </w:t>
      </w:r>
      <w:r w:rsidR="00195B1E" w:rsidRPr="00640F12">
        <w:rPr>
          <w:rFonts w:ascii="Arial" w:hAnsi="Arial" w:cs="Arial"/>
          <w:sz w:val="22"/>
          <w:szCs w:val="22"/>
        </w:rPr>
        <w:t>stavebníkovi</w:t>
      </w:r>
      <w:r w:rsidRPr="00640F12">
        <w:rPr>
          <w:rFonts w:ascii="Arial" w:hAnsi="Arial" w:cs="Arial"/>
          <w:sz w:val="22"/>
          <w:szCs w:val="22"/>
        </w:rPr>
        <w:t xml:space="preserve"> účinnou součinno</w:t>
      </w:r>
      <w:r w:rsidR="00EB4C88">
        <w:rPr>
          <w:rFonts w:ascii="Arial" w:hAnsi="Arial" w:cs="Arial"/>
          <w:sz w:val="22"/>
          <w:szCs w:val="22"/>
        </w:rPr>
        <w:t>st a spolupráci při plnění této </w:t>
      </w:r>
      <w:r w:rsidRPr="00640F12">
        <w:rPr>
          <w:rFonts w:ascii="Arial" w:hAnsi="Arial" w:cs="Arial"/>
          <w:sz w:val="22"/>
          <w:szCs w:val="22"/>
        </w:rPr>
        <w:t>smlouvy.</w:t>
      </w:r>
    </w:p>
    <w:p w14:paraId="17CE396B" w14:textId="69E47520" w:rsidR="00DF3B2F" w:rsidRPr="00640F12" w:rsidRDefault="00DF3B2F" w:rsidP="00A96BA9">
      <w:pPr>
        <w:numPr>
          <w:ilvl w:val="0"/>
          <w:numId w:val="25"/>
        </w:numPr>
        <w:tabs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Při kontrolách stavby přeložky</w:t>
      </w:r>
      <w:r w:rsidR="00540D1F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 xml:space="preserve"> je oprávněn provádět zápisy do stavebního deníku vedeného zhotovitelem </w:t>
      </w:r>
      <w:r w:rsidR="00721B95" w:rsidRPr="00640F12">
        <w:rPr>
          <w:rFonts w:ascii="Arial" w:hAnsi="Arial" w:cs="Arial"/>
          <w:sz w:val="22"/>
          <w:szCs w:val="22"/>
        </w:rPr>
        <w:t xml:space="preserve">přeložky PZ </w:t>
      </w:r>
      <w:r w:rsidRPr="00640F12">
        <w:rPr>
          <w:rFonts w:ascii="Arial" w:hAnsi="Arial" w:cs="Arial"/>
          <w:sz w:val="22"/>
          <w:szCs w:val="22"/>
        </w:rPr>
        <w:t>a požadovat plnění svých připomínek a pokynů</w:t>
      </w:r>
      <w:r w:rsidR="00464ADD">
        <w:rPr>
          <w:rFonts w:ascii="Arial" w:hAnsi="Arial" w:cs="Arial"/>
          <w:sz w:val="22"/>
          <w:szCs w:val="22"/>
        </w:rPr>
        <w:t xml:space="preserve"> v požadovaném termínu</w:t>
      </w:r>
      <w:r w:rsidR="00EB4C88">
        <w:rPr>
          <w:rFonts w:ascii="Arial" w:hAnsi="Arial" w:cs="Arial"/>
          <w:sz w:val="22"/>
          <w:szCs w:val="22"/>
        </w:rPr>
        <w:t>.</w:t>
      </w:r>
      <w:r w:rsidR="00464ADD">
        <w:rPr>
          <w:rFonts w:ascii="Arial" w:hAnsi="Arial" w:cs="Arial"/>
          <w:sz w:val="22"/>
          <w:szCs w:val="22"/>
        </w:rPr>
        <w:t xml:space="preserve"> </w:t>
      </w:r>
    </w:p>
    <w:p w14:paraId="5D7D7DDC" w14:textId="77777777" w:rsidR="003D6038" w:rsidRPr="0025283D" w:rsidRDefault="003D6038" w:rsidP="00DF3B2F">
      <w:pPr>
        <w:tabs>
          <w:tab w:val="left" w:pos="1701"/>
        </w:tabs>
        <w:spacing w:before="60"/>
        <w:ind w:left="720"/>
        <w:rPr>
          <w:rFonts w:ascii="Arial" w:hAnsi="Arial" w:cs="Arial"/>
          <w:sz w:val="20"/>
          <w:szCs w:val="20"/>
        </w:rPr>
      </w:pPr>
    </w:p>
    <w:p w14:paraId="32523F68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V.</w:t>
      </w:r>
    </w:p>
    <w:p w14:paraId="1857547F" w14:textId="60D80CCC" w:rsidR="003D6038" w:rsidRPr="0025283D" w:rsidRDefault="003D6038" w:rsidP="003D6038">
      <w:pPr>
        <w:pStyle w:val="Nadpis5"/>
        <w:spacing w:before="0" w:after="0"/>
        <w:jc w:val="center"/>
        <w:rPr>
          <w:rFonts w:ascii="Arial" w:hAnsi="Arial" w:cs="Arial"/>
          <w:i w:val="0"/>
          <w:sz w:val="24"/>
          <w:szCs w:val="24"/>
        </w:rPr>
      </w:pPr>
      <w:r w:rsidRPr="0025283D">
        <w:rPr>
          <w:rFonts w:ascii="Arial" w:hAnsi="Arial" w:cs="Arial"/>
          <w:i w:val="0"/>
          <w:sz w:val="24"/>
          <w:szCs w:val="24"/>
        </w:rPr>
        <w:t>Věcně</w:t>
      </w:r>
      <w:r w:rsidR="00D420A1">
        <w:rPr>
          <w:rFonts w:ascii="Arial" w:hAnsi="Arial" w:cs="Arial"/>
          <w:i w:val="0"/>
          <w:sz w:val="24"/>
          <w:szCs w:val="24"/>
        </w:rPr>
        <w:t xml:space="preserve"> </w:t>
      </w:r>
      <w:r w:rsidRPr="0025283D">
        <w:rPr>
          <w:rFonts w:ascii="Arial" w:hAnsi="Arial" w:cs="Arial"/>
          <w:i w:val="0"/>
          <w:sz w:val="24"/>
          <w:szCs w:val="24"/>
        </w:rPr>
        <w:t xml:space="preserve">právní vztahy </w:t>
      </w:r>
    </w:p>
    <w:p w14:paraId="53DAD848" w14:textId="2B6716A4" w:rsidR="003F2EAB" w:rsidRDefault="001F4B26" w:rsidP="00A96BA9">
      <w:pPr>
        <w:numPr>
          <w:ilvl w:val="0"/>
          <w:numId w:val="6"/>
        </w:numPr>
        <w:spacing w:before="60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bere na vědomí, že vlastnictví plynárenského zařízení se provedením přeložky </w:t>
      </w:r>
      <w:r w:rsidR="00A40828">
        <w:rPr>
          <w:rFonts w:ascii="Arial" w:hAnsi="Arial" w:cs="Arial"/>
          <w:sz w:val="22"/>
          <w:szCs w:val="22"/>
        </w:rPr>
        <w:t xml:space="preserve">PZ </w:t>
      </w:r>
      <w:r w:rsidRPr="00640F12">
        <w:rPr>
          <w:rFonts w:ascii="Arial" w:hAnsi="Arial" w:cs="Arial"/>
          <w:sz w:val="22"/>
          <w:szCs w:val="22"/>
        </w:rPr>
        <w:t xml:space="preserve">nemění a že realizovaná přeložka </w:t>
      </w:r>
      <w:r w:rsidR="00A40828">
        <w:rPr>
          <w:rFonts w:ascii="Arial" w:hAnsi="Arial" w:cs="Arial"/>
          <w:sz w:val="22"/>
          <w:szCs w:val="22"/>
        </w:rPr>
        <w:t>PZ</w:t>
      </w:r>
      <w:r w:rsidR="003F2EAB">
        <w:rPr>
          <w:rFonts w:ascii="Arial" w:hAnsi="Arial" w:cs="Arial"/>
          <w:sz w:val="22"/>
          <w:szCs w:val="22"/>
        </w:rPr>
        <w:t>, tj. nová část,</w:t>
      </w:r>
      <w:r w:rsidR="00A40828">
        <w:rPr>
          <w:rFonts w:ascii="Arial" w:hAnsi="Arial" w:cs="Arial"/>
          <w:sz w:val="22"/>
          <w:szCs w:val="22"/>
        </w:rPr>
        <w:t xml:space="preserve"> </w:t>
      </w:r>
      <w:r w:rsidRPr="00640F12">
        <w:rPr>
          <w:rFonts w:ascii="Arial" w:hAnsi="Arial" w:cs="Arial"/>
          <w:sz w:val="22"/>
          <w:szCs w:val="22"/>
        </w:rPr>
        <w:t>po p</w:t>
      </w:r>
      <w:r w:rsidR="00802DE4">
        <w:rPr>
          <w:rFonts w:ascii="Arial" w:hAnsi="Arial" w:cs="Arial"/>
          <w:sz w:val="22"/>
          <w:szCs w:val="22"/>
        </w:rPr>
        <w:t xml:space="preserve">ropojení s distribuční soustavou vlastníka PZ </w:t>
      </w:r>
      <w:r w:rsidRPr="00640F12">
        <w:rPr>
          <w:rFonts w:ascii="Arial" w:hAnsi="Arial" w:cs="Arial"/>
          <w:sz w:val="22"/>
          <w:szCs w:val="22"/>
        </w:rPr>
        <w:t xml:space="preserve">nahradí v souladu s § 70 odst. 3. energetického zákona dotčenou část vlastníkova </w:t>
      </w:r>
      <w:r w:rsidR="008F1369">
        <w:rPr>
          <w:rFonts w:ascii="Arial" w:hAnsi="Arial" w:cs="Arial"/>
          <w:sz w:val="22"/>
          <w:szCs w:val="22"/>
        </w:rPr>
        <w:t>plynárenského zařízení</w:t>
      </w:r>
      <w:r w:rsidRPr="00640F12">
        <w:rPr>
          <w:rFonts w:ascii="Arial" w:hAnsi="Arial" w:cs="Arial"/>
          <w:sz w:val="22"/>
          <w:szCs w:val="22"/>
        </w:rPr>
        <w:t xml:space="preserve">. Původní část </w:t>
      </w:r>
      <w:r w:rsidR="008F1369">
        <w:rPr>
          <w:rFonts w:ascii="Arial" w:hAnsi="Arial" w:cs="Arial"/>
          <w:sz w:val="22"/>
          <w:szCs w:val="22"/>
        </w:rPr>
        <w:t>plynárenského zařízení</w:t>
      </w:r>
      <w:r w:rsidR="00EB4C88">
        <w:rPr>
          <w:rFonts w:ascii="Arial" w:hAnsi="Arial" w:cs="Arial"/>
          <w:sz w:val="22"/>
          <w:szCs w:val="22"/>
        </w:rPr>
        <w:t>, tj. </w:t>
      </w:r>
      <w:r w:rsidR="003F2EAB">
        <w:rPr>
          <w:rFonts w:ascii="Arial" w:hAnsi="Arial" w:cs="Arial"/>
          <w:sz w:val="22"/>
          <w:szCs w:val="22"/>
        </w:rPr>
        <w:t>zrušen</w:t>
      </w:r>
      <w:r w:rsidR="008F1369">
        <w:rPr>
          <w:rFonts w:ascii="Arial" w:hAnsi="Arial" w:cs="Arial"/>
          <w:sz w:val="22"/>
          <w:szCs w:val="22"/>
        </w:rPr>
        <w:t>ou</w:t>
      </w:r>
      <w:r w:rsidR="003F2EAB">
        <w:rPr>
          <w:rFonts w:ascii="Arial" w:hAnsi="Arial" w:cs="Arial"/>
          <w:sz w:val="22"/>
          <w:szCs w:val="22"/>
        </w:rPr>
        <w:t xml:space="preserve"> část, která bude </w:t>
      </w:r>
      <w:r w:rsidR="003F5971">
        <w:rPr>
          <w:rFonts w:ascii="Arial" w:hAnsi="Arial" w:cs="Arial"/>
          <w:sz w:val="22"/>
          <w:szCs w:val="22"/>
        </w:rPr>
        <w:t>s ohledem na čl. II odst. 2 této smlouvy podrobněji</w:t>
      </w:r>
      <w:r w:rsidR="003F2EAB">
        <w:rPr>
          <w:rFonts w:ascii="Arial" w:hAnsi="Arial" w:cs="Arial"/>
          <w:sz w:val="22"/>
          <w:szCs w:val="22"/>
        </w:rPr>
        <w:t xml:space="preserve"> určena v příloze </w:t>
      </w:r>
      <w:r w:rsidR="001D10C0">
        <w:rPr>
          <w:rFonts w:ascii="Arial" w:hAnsi="Arial" w:cs="Arial"/>
          <w:sz w:val="22"/>
          <w:szCs w:val="22"/>
        </w:rPr>
        <w:t>zápisu o technické přejímce</w:t>
      </w:r>
      <w:r w:rsidR="003F2EAB">
        <w:rPr>
          <w:rFonts w:ascii="Arial" w:hAnsi="Arial" w:cs="Arial"/>
          <w:sz w:val="22"/>
          <w:szCs w:val="22"/>
        </w:rPr>
        <w:t>,</w:t>
      </w:r>
      <w:r w:rsidRPr="00640F12">
        <w:rPr>
          <w:rFonts w:ascii="Arial" w:hAnsi="Arial" w:cs="Arial"/>
          <w:sz w:val="22"/>
          <w:szCs w:val="22"/>
        </w:rPr>
        <w:t xml:space="preserve"> a </w:t>
      </w:r>
      <w:r w:rsidR="003F2EAB">
        <w:rPr>
          <w:rFonts w:ascii="Arial" w:hAnsi="Arial" w:cs="Arial"/>
          <w:sz w:val="22"/>
          <w:szCs w:val="22"/>
        </w:rPr>
        <w:t xml:space="preserve">případně </w:t>
      </w:r>
      <w:r w:rsidRPr="00640F12">
        <w:rPr>
          <w:rFonts w:ascii="Arial" w:hAnsi="Arial" w:cs="Arial"/>
          <w:sz w:val="22"/>
          <w:szCs w:val="22"/>
        </w:rPr>
        <w:t>vzniklé odpady</w:t>
      </w:r>
      <w:r w:rsidR="003F2EAB">
        <w:rPr>
          <w:rFonts w:ascii="Arial" w:hAnsi="Arial" w:cs="Arial"/>
          <w:sz w:val="22"/>
          <w:szCs w:val="22"/>
        </w:rPr>
        <w:t>, kter</w:t>
      </w:r>
      <w:r w:rsidR="00EB26C0">
        <w:rPr>
          <w:rFonts w:ascii="Arial" w:hAnsi="Arial" w:cs="Arial"/>
          <w:sz w:val="22"/>
          <w:szCs w:val="22"/>
        </w:rPr>
        <w:t>é</w:t>
      </w:r>
      <w:r w:rsidR="003F2EAB">
        <w:rPr>
          <w:rFonts w:ascii="Arial" w:hAnsi="Arial" w:cs="Arial"/>
          <w:sz w:val="22"/>
          <w:szCs w:val="22"/>
        </w:rPr>
        <w:t xml:space="preserve"> stavebník řádně neodstranil, </w:t>
      </w:r>
      <w:r w:rsidR="002F1586">
        <w:rPr>
          <w:rFonts w:ascii="Arial" w:hAnsi="Arial" w:cs="Arial"/>
          <w:sz w:val="22"/>
          <w:szCs w:val="22"/>
        </w:rPr>
        <w:t xml:space="preserve">nabývá </w:t>
      </w:r>
      <w:r w:rsidR="002F1586" w:rsidRPr="00640F12">
        <w:rPr>
          <w:rFonts w:ascii="Arial" w:hAnsi="Arial" w:cs="Arial"/>
          <w:sz w:val="22"/>
          <w:szCs w:val="22"/>
        </w:rPr>
        <w:t>do</w:t>
      </w:r>
      <w:r w:rsidR="003F2EAB">
        <w:rPr>
          <w:rFonts w:ascii="Arial" w:hAnsi="Arial" w:cs="Arial"/>
          <w:sz w:val="22"/>
          <w:szCs w:val="22"/>
        </w:rPr>
        <w:t xml:space="preserve"> </w:t>
      </w:r>
      <w:r w:rsidRPr="00640F12">
        <w:rPr>
          <w:rFonts w:ascii="Arial" w:hAnsi="Arial" w:cs="Arial"/>
          <w:sz w:val="22"/>
          <w:szCs w:val="22"/>
        </w:rPr>
        <w:t xml:space="preserve">vlastnictví stavebník okamžikem </w:t>
      </w:r>
      <w:r w:rsidR="00802DE4">
        <w:rPr>
          <w:rFonts w:ascii="Arial" w:hAnsi="Arial" w:cs="Arial"/>
          <w:sz w:val="22"/>
          <w:szCs w:val="22"/>
        </w:rPr>
        <w:t>odpojení od distribuční soustavy (odpojením od stávajícího plynovodu)</w:t>
      </w:r>
      <w:r w:rsidRPr="00640F12">
        <w:rPr>
          <w:rFonts w:ascii="Arial" w:hAnsi="Arial" w:cs="Arial"/>
          <w:sz w:val="22"/>
          <w:szCs w:val="22"/>
        </w:rPr>
        <w:t>.</w:t>
      </w:r>
      <w:r w:rsidR="00DF06F1">
        <w:rPr>
          <w:rFonts w:ascii="Arial" w:hAnsi="Arial" w:cs="Arial"/>
          <w:sz w:val="22"/>
          <w:szCs w:val="22"/>
        </w:rPr>
        <w:t xml:space="preserve"> </w:t>
      </w:r>
      <w:r w:rsidR="002F1586">
        <w:rPr>
          <w:rFonts w:ascii="Arial" w:hAnsi="Arial" w:cs="Arial"/>
          <w:sz w:val="22"/>
          <w:szCs w:val="22"/>
        </w:rPr>
        <w:t>Dokumentace vyžadovaná k plynovodům nebude stavebníkovi ke  zrušené části plynovodu předána, neboť zrušená část plynárenského zařízení již není plynovodem.</w:t>
      </w:r>
    </w:p>
    <w:p w14:paraId="69514C33" w14:textId="1E374360" w:rsidR="001F4B26" w:rsidRPr="00640F12" w:rsidRDefault="003F2EAB" w:rsidP="003B5789">
      <w:pPr>
        <w:spacing w:before="6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Vlastník </w:t>
      </w:r>
      <w:r w:rsidR="00464ADD">
        <w:rPr>
          <w:rFonts w:ascii="Arial" w:hAnsi="Arial" w:cs="Arial"/>
          <w:sz w:val="22"/>
          <w:szCs w:val="22"/>
        </w:rPr>
        <w:t xml:space="preserve">PZ </w:t>
      </w:r>
      <w:r>
        <w:rPr>
          <w:rFonts w:ascii="Arial" w:hAnsi="Arial" w:cs="Arial"/>
          <w:sz w:val="22"/>
          <w:szCs w:val="22"/>
        </w:rPr>
        <w:t xml:space="preserve">tímto stavebníka informuje o tom, že původní část </w:t>
      </w:r>
      <w:r w:rsidR="008F1369">
        <w:rPr>
          <w:rFonts w:ascii="Arial" w:hAnsi="Arial" w:cs="Arial"/>
          <w:sz w:val="22"/>
          <w:szCs w:val="22"/>
        </w:rPr>
        <w:t>plynárenského zařízení, tj.</w:t>
      </w:r>
      <w:r w:rsidR="00EB4C88">
        <w:rPr>
          <w:rFonts w:ascii="Arial" w:hAnsi="Arial" w:cs="Arial"/>
          <w:sz w:val="22"/>
          <w:szCs w:val="22"/>
        </w:rPr>
        <w:t> </w:t>
      </w:r>
      <w:r w:rsidR="008F1369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rušen</w:t>
      </w:r>
      <w:r w:rsidR="008F1369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část</w:t>
      </w:r>
      <w:r w:rsidR="008F136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 třeba odstranit z pozemku.</w:t>
      </w:r>
      <w:r w:rsidR="00802DE4">
        <w:rPr>
          <w:rFonts w:ascii="Arial" w:hAnsi="Arial" w:cs="Arial"/>
          <w:sz w:val="22"/>
          <w:szCs w:val="22"/>
        </w:rPr>
        <w:t xml:space="preserve"> Nahrazení dotčené části rušeného plyn</w:t>
      </w:r>
      <w:r w:rsidR="008F1369">
        <w:rPr>
          <w:rFonts w:ascii="Arial" w:hAnsi="Arial" w:cs="Arial"/>
          <w:sz w:val="22"/>
          <w:szCs w:val="22"/>
        </w:rPr>
        <w:t>árenského zařízení</w:t>
      </w:r>
      <w:r w:rsidR="00802DE4">
        <w:rPr>
          <w:rFonts w:ascii="Arial" w:hAnsi="Arial" w:cs="Arial"/>
          <w:sz w:val="22"/>
          <w:szCs w:val="22"/>
        </w:rPr>
        <w:t xml:space="preserve"> nemá vliv na povinnost stavebníka vlastním jménem zkolaudovat přeloženou část PZ (novou část).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6EE525FA" w14:textId="7CF01D47" w:rsidR="001F4B26" w:rsidRPr="00640F12" w:rsidRDefault="001F4B26" w:rsidP="00A96BA9">
      <w:pPr>
        <w:pStyle w:val="Zkladntextodsazen"/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Smluvní strany se dohodly, že</w:t>
      </w:r>
      <w:r w:rsidR="00464ADD">
        <w:rPr>
          <w:rFonts w:ascii="Arial" w:hAnsi="Arial" w:cs="Arial"/>
          <w:sz w:val="22"/>
          <w:szCs w:val="22"/>
        </w:rPr>
        <w:t xml:space="preserve"> stavebník je povinen</w:t>
      </w:r>
      <w:r w:rsidR="001268F7">
        <w:rPr>
          <w:rFonts w:ascii="Arial" w:hAnsi="Arial" w:cs="Arial"/>
          <w:sz w:val="22"/>
          <w:szCs w:val="22"/>
        </w:rPr>
        <w:t xml:space="preserve"> </w:t>
      </w:r>
      <w:r w:rsidR="000349BA" w:rsidRPr="00640F12">
        <w:rPr>
          <w:rFonts w:ascii="Arial" w:hAnsi="Arial" w:cs="Arial"/>
          <w:sz w:val="22"/>
          <w:szCs w:val="22"/>
        </w:rPr>
        <w:t xml:space="preserve">zajistit zřízení věcného břemene </w:t>
      </w:r>
      <w:r w:rsidR="00EB4C88">
        <w:rPr>
          <w:rFonts w:ascii="Arial" w:hAnsi="Arial" w:cs="Arial"/>
          <w:sz w:val="22"/>
          <w:szCs w:val="22"/>
        </w:rPr>
        <w:t>ve </w:t>
      </w:r>
      <w:r w:rsidR="00A96BA9">
        <w:rPr>
          <w:rFonts w:ascii="Arial" w:hAnsi="Arial" w:cs="Arial"/>
          <w:sz w:val="22"/>
          <w:szCs w:val="22"/>
        </w:rPr>
        <w:t xml:space="preserve">smyslu služebnosti </w:t>
      </w:r>
      <w:r w:rsidR="000349BA" w:rsidRPr="00640F12">
        <w:rPr>
          <w:rFonts w:ascii="Arial" w:hAnsi="Arial" w:cs="Arial"/>
          <w:sz w:val="22"/>
          <w:szCs w:val="22"/>
        </w:rPr>
        <w:t>(dále jen „VB“) ve prospěch vlastníka PZ ke všem dotčeným pozemkům, včetně jeho zápisu do katastru nemovitostí</w:t>
      </w:r>
      <w:r w:rsidR="00464ADD">
        <w:rPr>
          <w:rFonts w:ascii="Arial" w:hAnsi="Arial" w:cs="Arial"/>
          <w:sz w:val="22"/>
          <w:szCs w:val="22"/>
        </w:rPr>
        <w:t xml:space="preserve">. </w:t>
      </w:r>
      <w:r w:rsidR="002F1586">
        <w:rPr>
          <w:rFonts w:ascii="Arial" w:hAnsi="Arial" w:cs="Arial"/>
          <w:sz w:val="22"/>
          <w:szCs w:val="22"/>
        </w:rPr>
        <w:t xml:space="preserve">Za </w:t>
      </w:r>
      <w:r w:rsidR="002F1586" w:rsidRPr="00640F12">
        <w:rPr>
          <w:rFonts w:ascii="Arial" w:hAnsi="Arial" w:cs="Arial"/>
          <w:sz w:val="22"/>
          <w:szCs w:val="22"/>
        </w:rPr>
        <w:t>věcnou</w:t>
      </w:r>
      <w:r w:rsidR="000349BA" w:rsidRPr="00640F12">
        <w:rPr>
          <w:rFonts w:ascii="Arial" w:hAnsi="Arial" w:cs="Arial"/>
          <w:sz w:val="22"/>
          <w:szCs w:val="22"/>
        </w:rPr>
        <w:t xml:space="preserve"> a formální správnost veškerých relevantních dokumentů, </w:t>
      </w:r>
      <w:r w:rsidR="00E911A8">
        <w:rPr>
          <w:rFonts w:ascii="Arial" w:hAnsi="Arial" w:cs="Arial"/>
          <w:sz w:val="22"/>
          <w:szCs w:val="22"/>
        </w:rPr>
        <w:t xml:space="preserve">které jsou přílohou návrhu na vklad podle katastrálního zákona č. 256/2013 Sb. v platném znění odpovídá </w:t>
      </w:r>
      <w:r w:rsidR="000349BA" w:rsidRPr="00640F12">
        <w:rPr>
          <w:rFonts w:ascii="Arial" w:hAnsi="Arial" w:cs="Arial"/>
          <w:sz w:val="22"/>
          <w:szCs w:val="22"/>
        </w:rPr>
        <w:t>stavebník</w:t>
      </w:r>
      <w:r w:rsidR="00E911A8">
        <w:rPr>
          <w:rFonts w:ascii="Arial" w:hAnsi="Arial" w:cs="Arial"/>
          <w:sz w:val="22"/>
          <w:szCs w:val="22"/>
        </w:rPr>
        <w:t>.</w:t>
      </w:r>
      <w:r w:rsidR="000349BA" w:rsidRPr="00640F12">
        <w:rPr>
          <w:rFonts w:ascii="Arial" w:hAnsi="Arial" w:cs="Arial"/>
          <w:sz w:val="22"/>
          <w:szCs w:val="22"/>
        </w:rPr>
        <w:t xml:space="preserve"> </w:t>
      </w:r>
      <w:r w:rsidR="00E911A8">
        <w:rPr>
          <w:rFonts w:ascii="Arial" w:hAnsi="Arial" w:cs="Arial"/>
          <w:sz w:val="22"/>
          <w:szCs w:val="22"/>
        </w:rPr>
        <w:t xml:space="preserve">Stavebník není </w:t>
      </w:r>
      <w:r w:rsidR="002F1586">
        <w:rPr>
          <w:rFonts w:ascii="Arial" w:hAnsi="Arial" w:cs="Arial"/>
          <w:sz w:val="22"/>
          <w:szCs w:val="22"/>
        </w:rPr>
        <w:t>povinen</w:t>
      </w:r>
      <w:r w:rsidR="002F1586" w:rsidRPr="00640F12">
        <w:rPr>
          <w:rFonts w:ascii="Arial" w:hAnsi="Arial" w:cs="Arial"/>
          <w:sz w:val="22"/>
          <w:szCs w:val="22"/>
        </w:rPr>
        <w:t xml:space="preserve"> zajistit</w:t>
      </w:r>
      <w:r w:rsidR="000349BA" w:rsidRPr="00640F12">
        <w:rPr>
          <w:rFonts w:ascii="Arial" w:hAnsi="Arial" w:cs="Arial"/>
          <w:sz w:val="22"/>
          <w:szCs w:val="22"/>
        </w:rPr>
        <w:t xml:space="preserve"> zřízení VB k pozemkům ve vlastnictví vlastníka PZ</w:t>
      </w:r>
      <w:r w:rsidR="00640F12" w:rsidRPr="00640F12">
        <w:rPr>
          <w:rFonts w:ascii="Arial" w:hAnsi="Arial" w:cs="Arial"/>
          <w:sz w:val="22"/>
          <w:szCs w:val="22"/>
        </w:rPr>
        <w:t>.</w:t>
      </w:r>
    </w:p>
    <w:p w14:paraId="67EEE5C6" w14:textId="06BF5AC1" w:rsidR="001F4B26" w:rsidRPr="00640F12" w:rsidRDefault="001F4B26" w:rsidP="00A96BA9">
      <w:pPr>
        <w:pStyle w:val="Zkladntextodsazen"/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Smluvní strany se dále dohodly, že vyjma úhrady za </w:t>
      </w:r>
      <w:r w:rsidR="00E911A8">
        <w:rPr>
          <w:rFonts w:ascii="Arial" w:hAnsi="Arial" w:cs="Arial"/>
          <w:sz w:val="22"/>
          <w:szCs w:val="22"/>
        </w:rPr>
        <w:t xml:space="preserve">případné </w:t>
      </w:r>
      <w:r w:rsidRPr="00640F12">
        <w:rPr>
          <w:rFonts w:ascii="Arial" w:hAnsi="Arial" w:cs="Arial"/>
          <w:sz w:val="22"/>
          <w:szCs w:val="22"/>
        </w:rPr>
        <w:t xml:space="preserve">zřízení věcného břemene k pozemkům ve vlastnictví stavebníka, </w:t>
      </w:r>
      <w:r w:rsidR="00E911A8">
        <w:rPr>
          <w:rFonts w:ascii="Arial" w:hAnsi="Arial" w:cs="Arial"/>
          <w:sz w:val="22"/>
          <w:szCs w:val="22"/>
        </w:rPr>
        <w:t xml:space="preserve">nese </w:t>
      </w:r>
      <w:r w:rsidRPr="00640F12">
        <w:rPr>
          <w:rFonts w:ascii="Arial" w:hAnsi="Arial" w:cs="Arial"/>
          <w:sz w:val="22"/>
          <w:szCs w:val="22"/>
        </w:rPr>
        <w:t xml:space="preserve">veškeré náklady na zřízení </w:t>
      </w:r>
      <w:r w:rsidR="000349BA" w:rsidRPr="00640F12">
        <w:rPr>
          <w:rFonts w:ascii="Arial" w:hAnsi="Arial" w:cs="Arial"/>
          <w:sz w:val="22"/>
          <w:szCs w:val="22"/>
        </w:rPr>
        <w:t>VB</w:t>
      </w:r>
      <w:r w:rsidRPr="00640F12">
        <w:rPr>
          <w:rFonts w:ascii="Arial" w:hAnsi="Arial" w:cs="Arial"/>
          <w:sz w:val="22"/>
          <w:szCs w:val="22"/>
        </w:rPr>
        <w:t xml:space="preserve"> výlučně stavebník</w:t>
      </w:r>
      <w:r w:rsidR="00997A4C">
        <w:rPr>
          <w:rFonts w:ascii="Arial" w:hAnsi="Arial" w:cs="Arial"/>
          <w:sz w:val="22"/>
          <w:szCs w:val="22"/>
        </w:rPr>
        <w:t>.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997A4C">
        <w:rPr>
          <w:rFonts w:ascii="Arial" w:hAnsi="Arial" w:cs="Arial"/>
          <w:sz w:val="22"/>
          <w:szCs w:val="22"/>
        </w:rPr>
        <w:t>Ú</w:t>
      </w:r>
      <w:r w:rsidRPr="00640F12">
        <w:rPr>
          <w:rFonts w:ascii="Arial" w:hAnsi="Arial" w:cs="Arial"/>
          <w:sz w:val="22"/>
          <w:szCs w:val="22"/>
        </w:rPr>
        <w:t>hrad</w:t>
      </w:r>
      <w:r w:rsidR="00997A4C">
        <w:rPr>
          <w:rFonts w:ascii="Arial" w:hAnsi="Arial" w:cs="Arial"/>
          <w:sz w:val="22"/>
          <w:szCs w:val="22"/>
        </w:rPr>
        <w:t>u</w:t>
      </w:r>
      <w:r w:rsidRPr="00640F12">
        <w:rPr>
          <w:rFonts w:ascii="Arial" w:hAnsi="Arial" w:cs="Arial"/>
          <w:sz w:val="22"/>
          <w:szCs w:val="22"/>
        </w:rPr>
        <w:t xml:space="preserve"> za </w:t>
      </w:r>
      <w:r w:rsidR="00997A4C">
        <w:rPr>
          <w:rFonts w:ascii="Arial" w:hAnsi="Arial" w:cs="Arial"/>
          <w:sz w:val="22"/>
          <w:szCs w:val="22"/>
        </w:rPr>
        <w:t xml:space="preserve">případné </w:t>
      </w:r>
      <w:r w:rsidRPr="00640F12">
        <w:rPr>
          <w:rFonts w:ascii="Arial" w:hAnsi="Arial" w:cs="Arial"/>
          <w:sz w:val="22"/>
          <w:szCs w:val="22"/>
        </w:rPr>
        <w:t xml:space="preserve">zřízení </w:t>
      </w:r>
      <w:r w:rsidR="000349BA" w:rsidRPr="00640F12">
        <w:rPr>
          <w:rFonts w:ascii="Arial" w:hAnsi="Arial" w:cs="Arial"/>
          <w:sz w:val="22"/>
          <w:szCs w:val="22"/>
        </w:rPr>
        <w:t>VB</w:t>
      </w:r>
      <w:r w:rsidRPr="00640F12">
        <w:rPr>
          <w:rFonts w:ascii="Arial" w:hAnsi="Arial" w:cs="Arial"/>
          <w:sz w:val="22"/>
          <w:szCs w:val="22"/>
        </w:rPr>
        <w:t xml:space="preserve"> k pozemkům ve vlastnictví stavebníka</w:t>
      </w:r>
      <w:r w:rsidR="00997A4C">
        <w:rPr>
          <w:rFonts w:ascii="Arial" w:hAnsi="Arial" w:cs="Arial"/>
          <w:sz w:val="22"/>
          <w:szCs w:val="22"/>
        </w:rPr>
        <w:t xml:space="preserve"> nese </w:t>
      </w:r>
      <w:r w:rsidR="002F1586" w:rsidRPr="00640F12">
        <w:rPr>
          <w:rFonts w:ascii="Arial" w:hAnsi="Arial" w:cs="Arial"/>
          <w:sz w:val="22"/>
          <w:szCs w:val="22"/>
        </w:rPr>
        <w:t>vlastník</w:t>
      </w:r>
      <w:r w:rsidRPr="00640F12">
        <w:rPr>
          <w:rFonts w:ascii="Arial" w:hAnsi="Arial" w:cs="Arial"/>
          <w:sz w:val="22"/>
          <w:szCs w:val="22"/>
        </w:rPr>
        <w:t xml:space="preserve"> PZ</w:t>
      </w:r>
      <w:r w:rsidR="00997A4C">
        <w:rPr>
          <w:rFonts w:ascii="Arial" w:hAnsi="Arial" w:cs="Arial"/>
          <w:sz w:val="22"/>
          <w:szCs w:val="22"/>
        </w:rPr>
        <w:t xml:space="preserve">, a </w:t>
      </w:r>
      <w:r w:rsidR="002F1586">
        <w:rPr>
          <w:rFonts w:ascii="Arial" w:hAnsi="Arial" w:cs="Arial"/>
          <w:sz w:val="22"/>
          <w:szCs w:val="22"/>
        </w:rPr>
        <w:t>to v jednorázové</w:t>
      </w:r>
      <w:r w:rsidR="00A42542">
        <w:rPr>
          <w:rFonts w:ascii="Arial" w:hAnsi="Arial" w:cs="Arial"/>
          <w:sz w:val="22"/>
          <w:szCs w:val="22"/>
        </w:rPr>
        <w:t xml:space="preserve"> výši 500,- Kč</w:t>
      </w:r>
      <w:r w:rsidR="005A5959">
        <w:rPr>
          <w:rFonts w:ascii="Arial" w:hAnsi="Arial" w:cs="Arial"/>
          <w:sz w:val="22"/>
          <w:szCs w:val="22"/>
        </w:rPr>
        <w:t xml:space="preserve"> (</w:t>
      </w:r>
      <w:r w:rsidR="005A5959" w:rsidRPr="00CF3BB0">
        <w:rPr>
          <w:rFonts w:ascii="Arial" w:hAnsi="Arial" w:cs="Arial"/>
          <w:sz w:val="22"/>
          <w:szCs w:val="22"/>
        </w:rPr>
        <w:t>bez DPH</w:t>
      </w:r>
      <w:r w:rsidR="005A5959">
        <w:rPr>
          <w:rFonts w:ascii="Arial" w:hAnsi="Arial" w:cs="Arial"/>
          <w:sz w:val="22"/>
          <w:szCs w:val="22"/>
        </w:rPr>
        <w:t>)</w:t>
      </w:r>
      <w:r w:rsidR="00A42542">
        <w:rPr>
          <w:rFonts w:ascii="Arial" w:hAnsi="Arial" w:cs="Arial"/>
          <w:sz w:val="22"/>
          <w:szCs w:val="22"/>
        </w:rPr>
        <w:t>.</w:t>
      </w:r>
    </w:p>
    <w:p w14:paraId="7474C707" w14:textId="6BB7E0C7" w:rsidR="001B1489" w:rsidRDefault="000F78E7" w:rsidP="003B578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640F12">
        <w:rPr>
          <w:rFonts w:ascii="Arial" w:hAnsi="Arial" w:cs="Arial"/>
          <w:sz w:val="22"/>
          <w:szCs w:val="22"/>
        </w:rPr>
        <w:t xml:space="preserve">Stavebník se zavazuje zajistit nejpozději před vydáním stanoviska vlastníka PZ k projektové dokumentaci </w:t>
      </w:r>
      <w:r w:rsidR="00466A13" w:rsidRPr="00640F12">
        <w:rPr>
          <w:rFonts w:ascii="Arial" w:hAnsi="Arial" w:cs="Arial"/>
          <w:sz w:val="22"/>
          <w:szCs w:val="22"/>
        </w:rPr>
        <w:t xml:space="preserve">stavebních objektů přeložek PZ </w:t>
      </w:r>
      <w:r w:rsidR="00BE04FC" w:rsidRPr="00640F12">
        <w:rPr>
          <w:rFonts w:ascii="Arial" w:hAnsi="Arial" w:cs="Arial"/>
          <w:sz w:val="22"/>
          <w:szCs w:val="22"/>
        </w:rPr>
        <w:t>pro účely povolení</w:t>
      </w:r>
      <w:r w:rsidR="008A7D34" w:rsidRPr="00640F12">
        <w:rPr>
          <w:rFonts w:ascii="Arial" w:hAnsi="Arial" w:cs="Arial"/>
          <w:sz w:val="22"/>
          <w:szCs w:val="22"/>
        </w:rPr>
        <w:t xml:space="preserve"> </w:t>
      </w:r>
      <w:r w:rsidR="00EB4C88">
        <w:rPr>
          <w:rFonts w:ascii="Arial" w:hAnsi="Arial" w:cs="Arial"/>
          <w:sz w:val="22"/>
          <w:szCs w:val="22"/>
        </w:rPr>
        <w:t>stavby dle </w:t>
      </w:r>
      <w:r w:rsidR="00BE04FC" w:rsidRPr="00640F12">
        <w:rPr>
          <w:rFonts w:ascii="Arial" w:hAnsi="Arial" w:cs="Arial"/>
          <w:sz w:val="22"/>
          <w:szCs w:val="22"/>
        </w:rPr>
        <w:t xml:space="preserve">stavebního zákona </w:t>
      </w:r>
      <w:r w:rsidRPr="00640F12">
        <w:rPr>
          <w:rFonts w:ascii="Arial" w:hAnsi="Arial" w:cs="Arial"/>
          <w:sz w:val="22"/>
          <w:szCs w:val="22"/>
        </w:rPr>
        <w:t xml:space="preserve">uzavření smluv o budoucích smlouvách o zřízení </w:t>
      </w:r>
      <w:r w:rsidR="00040CF3" w:rsidRPr="00640F12">
        <w:rPr>
          <w:rFonts w:ascii="Arial" w:hAnsi="Arial" w:cs="Arial"/>
          <w:sz w:val="22"/>
          <w:szCs w:val="22"/>
        </w:rPr>
        <w:t>VB</w:t>
      </w:r>
      <w:r w:rsidR="00EB4C88">
        <w:rPr>
          <w:rFonts w:ascii="Arial" w:hAnsi="Arial" w:cs="Arial"/>
          <w:sz w:val="22"/>
          <w:szCs w:val="22"/>
        </w:rPr>
        <w:t xml:space="preserve">  se </w:t>
      </w:r>
      <w:r w:rsidRPr="00640F12">
        <w:rPr>
          <w:rFonts w:ascii="Arial" w:hAnsi="Arial" w:cs="Arial"/>
          <w:sz w:val="22"/>
          <w:szCs w:val="22"/>
        </w:rPr>
        <w:t>všemi vlastníky pozemků dotčený</w:t>
      </w:r>
      <w:r w:rsidR="008A7D34" w:rsidRPr="00640F12">
        <w:rPr>
          <w:rFonts w:ascii="Arial" w:hAnsi="Arial" w:cs="Arial"/>
          <w:sz w:val="22"/>
          <w:szCs w:val="22"/>
        </w:rPr>
        <w:t>mi</w:t>
      </w:r>
      <w:r w:rsidRPr="00640F12">
        <w:rPr>
          <w:rFonts w:ascii="Arial" w:hAnsi="Arial" w:cs="Arial"/>
          <w:sz w:val="22"/>
          <w:szCs w:val="22"/>
        </w:rPr>
        <w:t xml:space="preserve"> přeložkou PZ </w:t>
      </w:r>
      <w:r w:rsidR="00FA2DD8" w:rsidRPr="00640F12">
        <w:rPr>
          <w:rFonts w:ascii="Arial" w:hAnsi="Arial" w:cs="Arial"/>
          <w:sz w:val="22"/>
          <w:szCs w:val="22"/>
        </w:rPr>
        <w:t xml:space="preserve">v rozsahu </w:t>
      </w:r>
      <w:r w:rsidR="009449FA" w:rsidRPr="00640F12">
        <w:rPr>
          <w:rFonts w:ascii="Arial" w:hAnsi="Arial" w:cs="Arial"/>
          <w:sz w:val="22"/>
          <w:szCs w:val="22"/>
        </w:rPr>
        <w:t>níže uvedeném</w:t>
      </w:r>
      <w:r w:rsidR="00FA2DD8" w:rsidRPr="00640F12">
        <w:rPr>
          <w:rFonts w:ascii="Arial" w:hAnsi="Arial" w:cs="Arial"/>
          <w:sz w:val="22"/>
          <w:szCs w:val="22"/>
        </w:rPr>
        <w:t xml:space="preserve">, a to </w:t>
      </w:r>
      <w:r w:rsidRPr="00640F12">
        <w:rPr>
          <w:rFonts w:ascii="Arial" w:hAnsi="Arial" w:cs="Arial"/>
          <w:sz w:val="22"/>
          <w:szCs w:val="22"/>
        </w:rPr>
        <w:t xml:space="preserve">podle vzorů </w:t>
      </w:r>
      <w:r w:rsidR="009449FA" w:rsidRPr="00640F12">
        <w:rPr>
          <w:rFonts w:ascii="Arial" w:hAnsi="Arial" w:cs="Arial"/>
          <w:sz w:val="22"/>
          <w:szCs w:val="22"/>
        </w:rPr>
        <w:t>přiložených k této smlouvě.</w:t>
      </w:r>
      <w:r w:rsidRPr="00640F12">
        <w:rPr>
          <w:rFonts w:ascii="Arial" w:hAnsi="Arial" w:cs="Arial"/>
          <w:sz w:val="22"/>
          <w:szCs w:val="22"/>
        </w:rPr>
        <w:t xml:space="preserve"> Případné odchylky od vzorů je </w:t>
      </w:r>
      <w:r w:rsidR="00673302" w:rsidRPr="00640F12">
        <w:rPr>
          <w:rFonts w:ascii="Arial" w:hAnsi="Arial" w:cs="Arial"/>
          <w:sz w:val="22"/>
          <w:szCs w:val="22"/>
        </w:rPr>
        <w:t xml:space="preserve">stavebník </w:t>
      </w:r>
      <w:r w:rsidRPr="00640F12">
        <w:rPr>
          <w:rFonts w:ascii="Arial" w:hAnsi="Arial" w:cs="Arial"/>
          <w:sz w:val="22"/>
          <w:szCs w:val="22"/>
        </w:rPr>
        <w:t>povinen projednat s vlastníkem PZ.</w:t>
      </w:r>
      <w:r w:rsidR="00466A13" w:rsidRPr="00640F12">
        <w:rPr>
          <w:rFonts w:ascii="Arial" w:hAnsi="Arial" w:cs="Arial"/>
          <w:sz w:val="22"/>
          <w:szCs w:val="22"/>
        </w:rPr>
        <w:t xml:space="preserve"> </w:t>
      </w:r>
      <w:r w:rsidR="00B106C5" w:rsidRPr="00640F12">
        <w:rPr>
          <w:rFonts w:ascii="Arial" w:hAnsi="Arial" w:cs="Arial"/>
          <w:sz w:val="22"/>
          <w:szCs w:val="22"/>
        </w:rPr>
        <w:t xml:space="preserve">Smluvní strany se dohodly, že rozsah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EB4C88">
        <w:rPr>
          <w:rFonts w:ascii="Arial" w:hAnsi="Arial" w:cs="Arial"/>
          <w:sz w:val="22"/>
          <w:szCs w:val="22"/>
        </w:rPr>
        <w:t xml:space="preserve"> vyznačený v </w:t>
      </w:r>
      <w:r w:rsidR="00B106C5" w:rsidRPr="00640F12">
        <w:rPr>
          <w:rFonts w:ascii="Arial" w:hAnsi="Arial" w:cs="Arial"/>
          <w:sz w:val="22"/>
          <w:szCs w:val="22"/>
        </w:rPr>
        <w:t>geometrických plá</w:t>
      </w:r>
      <w:r w:rsidR="009449FA" w:rsidRPr="00640F12">
        <w:rPr>
          <w:rFonts w:ascii="Arial" w:hAnsi="Arial" w:cs="Arial"/>
          <w:sz w:val="22"/>
          <w:szCs w:val="22"/>
        </w:rPr>
        <w:t xml:space="preserve">nech k částem pozemků dotčeným </w:t>
      </w:r>
      <w:r w:rsidR="00B106C5" w:rsidRPr="00640F12">
        <w:rPr>
          <w:rFonts w:ascii="Arial" w:hAnsi="Arial" w:cs="Arial"/>
          <w:sz w:val="22"/>
          <w:szCs w:val="22"/>
        </w:rPr>
        <w:t>přeložkou PZ bude odpovídat</w:t>
      </w:r>
      <w:r w:rsidR="00EB4C88">
        <w:rPr>
          <w:rFonts w:ascii="Arial" w:hAnsi="Arial" w:cs="Arial"/>
          <w:sz w:val="22"/>
          <w:szCs w:val="22"/>
        </w:rPr>
        <w:t xml:space="preserve"> u </w:t>
      </w:r>
      <w:r w:rsidR="00983AB7">
        <w:rPr>
          <w:rFonts w:ascii="Arial" w:hAnsi="Arial" w:cs="Arial"/>
          <w:sz w:val="22"/>
          <w:szCs w:val="22"/>
        </w:rPr>
        <w:t>plynovodů a plynovodních přípojek:</w:t>
      </w:r>
    </w:p>
    <w:p w14:paraId="63708AFF" w14:textId="7B57C759" w:rsidR="001B1489" w:rsidRPr="00CA2276" w:rsidRDefault="009C01F3" w:rsidP="00BB39E5">
      <w:pPr>
        <w:pStyle w:val="odrky"/>
        <w:numPr>
          <w:ilvl w:val="0"/>
          <w:numId w:val="0"/>
        </w:numPr>
        <w:tabs>
          <w:tab w:val="left" w:pos="36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57E81">
        <w:rPr>
          <w:rFonts w:ascii="Arial" w:hAnsi="Arial" w:cs="Arial"/>
        </w:rPr>
        <w:t>a</w:t>
      </w:r>
      <w:r w:rsidR="001B1489" w:rsidRPr="00CA2276">
        <w:rPr>
          <w:rFonts w:ascii="Arial" w:hAnsi="Arial" w:cs="Arial"/>
        </w:rPr>
        <w:t>)</w:t>
      </w:r>
      <w:r w:rsidR="001B1489" w:rsidRPr="00CA2276">
        <w:rPr>
          <w:rFonts w:ascii="Arial" w:hAnsi="Arial" w:cs="Arial"/>
        </w:rPr>
        <w:tab/>
        <w:t xml:space="preserve">do 4 bar včetně vždy jeden metr na </w:t>
      </w:r>
      <w:r w:rsidR="00424BE5" w:rsidRPr="00C33CE0">
        <w:rPr>
          <w:rFonts w:ascii="Arial" w:hAnsi="Arial" w:cs="Arial"/>
        </w:rPr>
        <w:t>obě</w:t>
      </w:r>
      <w:r w:rsidR="00424BE5" w:rsidRPr="00E9253C">
        <w:rPr>
          <w:rFonts w:ascii="Arial" w:hAnsi="Arial" w:cs="Arial"/>
        </w:rPr>
        <w:t xml:space="preserve"> strany</w:t>
      </w:r>
      <w:r w:rsidR="00424BE5" w:rsidRPr="00CA2276">
        <w:rPr>
          <w:rFonts w:ascii="Arial" w:hAnsi="Arial" w:cs="Arial"/>
        </w:rPr>
        <w:t xml:space="preserve"> </w:t>
      </w:r>
      <w:r w:rsidR="001B1489" w:rsidRPr="00CA2276">
        <w:rPr>
          <w:rFonts w:ascii="Arial" w:hAnsi="Arial" w:cs="Arial"/>
        </w:rPr>
        <w:t xml:space="preserve">od půdorysu </w:t>
      </w:r>
      <w:r w:rsidR="00C91D92">
        <w:rPr>
          <w:rFonts w:ascii="Arial" w:hAnsi="Arial" w:cs="Arial"/>
        </w:rPr>
        <w:t>potrubí</w:t>
      </w:r>
      <w:r w:rsidR="001B1489" w:rsidRPr="00CA2276">
        <w:rPr>
          <w:rFonts w:ascii="Arial" w:hAnsi="Arial" w:cs="Arial"/>
        </w:rPr>
        <w:t>,</w:t>
      </w:r>
    </w:p>
    <w:p w14:paraId="6F913791" w14:textId="7187A787" w:rsidR="001B1489" w:rsidRPr="00CA2276" w:rsidRDefault="009C01F3" w:rsidP="003B5789">
      <w:pPr>
        <w:pStyle w:val="odrky"/>
        <w:numPr>
          <w:ilvl w:val="0"/>
          <w:numId w:val="0"/>
        </w:numPr>
        <w:tabs>
          <w:tab w:val="left" w:pos="709"/>
        </w:tabs>
        <w:ind w:left="1410" w:hanging="105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57E81">
        <w:rPr>
          <w:rFonts w:ascii="Arial" w:hAnsi="Arial" w:cs="Arial"/>
        </w:rPr>
        <w:t>b</w:t>
      </w:r>
      <w:r w:rsidR="001B1489" w:rsidRPr="00CA2276">
        <w:rPr>
          <w:rFonts w:ascii="Arial" w:hAnsi="Arial" w:cs="Arial"/>
        </w:rPr>
        <w:t>)</w:t>
      </w:r>
      <w:r w:rsidR="001B1489" w:rsidRPr="00CA2276">
        <w:rPr>
          <w:rFonts w:ascii="Arial" w:hAnsi="Arial" w:cs="Arial"/>
        </w:rPr>
        <w:tab/>
        <w:t xml:space="preserve">nad 4 bar do 40 bar včetně vždy dva metry na </w:t>
      </w:r>
      <w:r w:rsidR="00424BE5" w:rsidRPr="00C33CE0">
        <w:rPr>
          <w:rFonts w:ascii="Arial" w:hAnsi="Arial" w:cs="Arial"/>
        </w:rPr>
        <w:t>obě</w:t>
      </w:r>
      <w:r w:rsidR="00424BE5" w:rsidRPr="00E9253C">
        <w:rPr>
          <w:rFonts w:ascii="Arial" w:hAnsi="Arial" w:cs="Arial"/>
        </w:rPr>
        <w:t xml:space="preserve"> strany </w:t>
      </w:r>
      <w:r w:rsidR="001B1489" w:rsidRPr="00E9253C">
        <w:rPr>
          <w:rFonts w:ascii="Arial" w:hAnsi="Arial" w:cs="Arial"/>
        </w:rPr>
        <w:t xml:space="preserve">od půdorysu </w:t>
      </w:r>
      <w:r w:rsidR="00C91D92">
        <w:rPr>
          <w:rFonts w:ascii="Arial" w:hAnsi="Arial" w:cs="Arial"/>
        </w:rPr>
        <w:t>potrubí</w:t>
      </w:r>
      <w:r w:rsidR="001B1489" w:rsidRPr="00E9253C">
        <w:rPr>
          <w:rFonts w:ascii="Arial" w:hAnsi="Arial" w:cs="Arial"/>
        </w:rPr>
        <w:t>,</w:t>
      </w:r>
    </w:p>
    <w:p w14:paraId="124CE692" w14:textId="7C32CC2B" w:rsidR="001B1489" w:rsidRDefault="00D57E81" w:rsidP="003B578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1B1489" w:rsidRPr="003B5789">
        <w:rPr>
          <w:rFonts w:ascii="Arial" w:hAnsi="Arial" w:cs="Arial"/>
          <w:sz w:val="22"/>
          <w:szCs w:val="22"/>
        </w:rPr>
        <w:t>)</w:t>
      </w:r>
      <w:r w:rsidR="001B1489" w:rsidRPr="003B5789">
        <w:rPr>
          <w:rFonts w:ascii="Arial" w:hAnsi="Arial" w:cs="Arial"/>
          <w:sz w:val="22"/>
          <w:szCs w:val="22"/>
        </w:rPr>
        <w:tab/>
        <w:t xml:space="preserve">nad 40 bar vždy čtyři metry na </w:t>
      </w:r>
      <w:r w:rsidR="00424BE5" w:rsidRPr="00C33CE0">
        <w:rPr>
          <w:rFonts w:ascii="Arial" w:hAnsi="Arial" w:cs="Arial"/>
          <w:sz w:val="22"/>
          <w:szCs w:val="22"/>
        </w:rPr>
        <w:t>obě</w:t>
      </w:r>
      <w:r w:rsidR="00424BE5" w:rsidRPr="00E9253C">
        <w:rPr>
          <w:rFonts w:ascii="Arial" w:hAnsi="Arial" w:cs="Arial"/>
          <w:sz w:val="22"/>
          <w:szCs w:val="22"/>
        </w:rPr>
        <w:t xml:space="preserve"> strany</w:t>
      </w:r>
      <w:r w:rsidR="00424BE5" w:rsidRPr="003B5789">
        <w:rPr>
          <w:rFonts w:ascii="Arial" w:hAnsi="Arial" w:cs="Arial"/>
          <w:sz w:val="22"/>
          <w:szCs w:val="22"/>
        </w:rPr>
        <w:t xml:space="preserve"> </w:t>
      </w:r>
      <w:r w:rsidR="001B1489" w:rsidRPr="003B5789">
        <w:rPr>
          <w:rFonts w:ascii="Arial" w:hAnsi="Arial" w:cs="Arial"/>
          <w:sz w:val="22"/>
          <w:szCs w:val="22"/>
        </w:rPr>
        <w:t xml:space="preserve">od půdorysu </w:t>
      </w:r>
      <w:r w:rsidR="00C91D92">
        <w:rPr>
          <w:rFonts w:ascii="Arial" w:hAnsi="Arial" w:cs="Arial"/>
          <w:sz w:val="22"/>
          <w:szCs w:val="22"/>
        </w:rPr>
        <w:t>potrubí</w:t>
      </w:r>
      <w:r w:rsidR="001B1489" w:rsidRPr="003B5789">
        <w:rPr>
          <w:rFonts w:ascii="Arial" w:hAnsi="Arial" w:cs="Arial"/>
          <w:sz w:val="22"/>
          <w:szCs w:val="22"/>
        </w:rPr>
        <w:t>.</w:t>
      </w:r>
    </w:p>
    <w:p w14:paraId="52F1C3CE" w14:textId="3F5E2177" w:rsidR="0043537A" w:rsidRDefault="00651B61" w:rsidP="003B5789">
      <w:pPr>
        <w:ind w:left="426"/>
        <w:jc w:val="both"/>
        <w:rPr>
          <w:rFonts w:ascii="Arial" w:hAnsi="Arial" w:cs="Arial"/>
          <w:sz w:val="22"/>
          <w:szCs w:val="22"/>
        </w:rPr>
      </w:pPr>
      <w:r w:rsidRPr="003B5789">
        <w:rPr>
          <w:rFonts w:ascii="Arial" w:hAnsi="Arial" w:cs="Arial"/>
          <w:sz w:val="22"/>
          <w:szCs w:val="22"/>
        </w:rPr>
        <w:t xml:space="preserve">Stavebník se dále zavazuje zajistit nejpozději k přejímce přeložky PZ </w:t>
      </w:r>
      <w:r w:rsidR="00111113" w:rsidRPr="003B5789">
        <w:rPr>
          <w:rFonts w:ascii="Arial" w:hAnsi="Arial" w:cs="Arial"/>
          <w:sz w:val="22"/>
          <w:szCs w:val="22"/>
        </w:rPr>
        <w:t>3</w:t>
      </w:r>
      <w:r w:rsidR="0003263E" w:rsidRPr="003B5789">
        <w:rPr>
          <w:rFonts w:ascii="Arial" w:hAnsi="Arial" w:cs="Arial"/>
          <w:sz w:val="22"/>
          <w:szCs w:val="22"/>
        </w:rPr>
        <w:t xml:space="preserve">x </w:t>
      </w:r>
      <w:r w:rsidRPr="003B5789">
        <w:rPr>
          <w:rFonts w:ascii="Arial" w:hAnsi="Arial" w:cs="Arial"/>
          <w:sz w:val="22"/>
          <w:szCs w:val="22"/>
        </w:rPr>
        <w:t>originál geometrického plánu pro vyznačení rozsahu věcného břemene</w:t>
      </w:r>
      <w:r w:rsidR="0003263E" w:rsidRPr="003B5789">
        <w:rPr>
          <w:rFonts w:ascii="Arial" w:hAnsi="Arial" w:cs="Arial"/>
          <w:sz w:val="22"/>
          <w:szCs w:val="22"/>
        </w:rPr>
        <w:t>, 1x výkaz délek a výměr a 1x CD</w:t>
      </w:r>
      <w:r w:rsidRPr="003B5789">
        <w:rPr>
          <w:rFonts w:ascii="Arial" w:hAnsi="Arial" w:cs="Arial"/>
          <w:sz w:val="22"/>
          <w:szCs w:val="22"/>
        </w:rPr>
        <w:t xml:space="preserve"> </w:t>
      </w:r>
      <w:r w:rsidR="00E566ED" w:rsidRPr="003B5789">
        <w:rPr>
          <w:rFonts w:ascii="Arial" w:hAnsi="Arial" w:cs="Arial"/>
          <w:sz w:val="22"/>
          <w:szCs w:val="22"/>
        </w:rPr>
        <w:t xml:space="preserve">– vše bude zpracováno </w:t>
      </w:r>
      <w:r w:rsidR="00A52BB2" w:rsidRPr="003B5789">
        <w:rPr>
          <w:rFonts w:ascii="Arial" w:hAnsi="Arial" w:cs="Arial"/>
          <w:sz w:val="22"/>
          <w:szCs w:val="22"/>
        </w:rPr>
        <w:t>dle</w:t>
      </w:r>
      <w:r w:rsidR="00404F59" w:rsidRPr="003B5789">
        <w:rPr>
          <w:rFonts w:ascii="Arial" w:hAnsi="Arial" w:cs="Arial"/>
          <w:sz w:val="22"/>
          <w:szCs w:val="22"/>
        </w:rPr>
        <w:t xml:space="preserve"> dokumentace distribuční soustavy</w:t>
      </w:r>
      <w:r w:rsidR="00A52BB2" w:rsidRPr="003B5789">
        <w:rPr>
          <w:rFonts w:ascii="Arial" w:hAnsi="Arial" w:cs="Arial"/>
          <w:sz w:val="22"/>
          <w:szCs w:val="22"/>
        </w:rPr>
        <w:t xml:space="preserve"> </w:t>
      </w:r>
      <w:r w:rsidR="00E42DC0" w:rsidRPr="00EB4C88">
        <w:rPr>
          <w:rFonts w:ascii="Arial" w:hAnsi="Arial" w:cs="Arial"/>
          <w:sz w:val="22"/>
          <w:szCs w:val="22"/>
        </w:rPr>
        <w:t>http://www.gasnet.cz/cs/technicke-dokumenty/</w:t>
      </w:r>
      <w:r w:rsidR="00EB4C88">
        <w:rPr>
          <w:rFonts w:ascii="Arial" w:hAnsi="Arial" w:cs="Arial"/>
          <w:sz w:val="22"/>
          <w:szCs w:val="22"/>
        </w:rPr>
        <w:t xml:space="preserve">. </w:t>
      </w:r>
      <w:r w:rsidR="000F78E7" w:rsidRPr="003B5789">
        <w:rPr>
          <w:rFonts w:ascii="Arial" w:hAnsi="Arial" w:cs="Arial"/>
          <w:sz w:val="22"/>
          <w:szCs w:val="22"/>
        </w:rPr>
        <w:t xml:space="preserve">V případě, že </w:t>
      </w:r>
      <w:r w:rsidR="0003263E" w:rsidRPr="003B5789">
        <w:rPr>
          <w:rFonts w:ascii="Arial" w:hAnsi="Arial" w:cs="Arial"/>
          <w:sz w:val="22"/>
          <w:szCs w:val="22"/>
        </w:rPr>
        <w:t xml:space="preserve">stavebník </w:t>
      </w:r>
      <w:r w:rsidR="000F78E7" w:rsidRPr="003B5789">
        <w:rPr>
          <w:rFonts w:ascii="Arial" w:hAnsi="Arial" w:cs="Arial"/>
          <w:sz w:val="22"/>
          <w:szCs w:val="22"/>
        </w:rPr>
        <w:t>nesplní povinnosti uvedené v tomto odstavci, nebude přeložka PZ propojena s distribuční soustavou.</w:t>
      </w:r>
    </w:p>
    <w:p w14:paraId="0CA33AED" w14:textId="0504B41A" w:rsidR="0085487B" w:rsidRPr="00AB3DD3" w:rsidRDefault="0085487B" w:rsidP="0085487B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Nabyde-li </w:t>
      </w:r>
      <w:r w:rsidRPr="007654F3">
        <w:rPr>
          <w:rFonts w:ascii="Arial" w:hAnsi="Arial" w:cs="Arial"/>
          <w:sz w:val="22"/>
          <w:szCs w:val="22"/>
        </w:rPr>
        <w:t xml:space="preserve">stavebník po uzavření této smlouvy do svého vlastnictví pozemek dotčený přeložkou PZ před zřízením VB k tomuto pozemku, je povinen o této skutečnosti neprodleně informovat vlastníka PZ a uzavřít s ním smlouvu o budoucí smlouvě o zřízení VB a/nebo smlouvu o zřízení VB, které v souladu s přiloženými vzory upravují vztah mezi vlastníkem PZ a stavebníkem jako vlastníkem dotčeného pozemku. Totéž platí v případě, kdy stavebník zajistil uzavření smlouvy o budoucí smlouvě o zřízení VB k přeložkou PZ dotčenému pozemku ve vlastnictví třetí osoby a tento pozemek následně nabyl </w:t>
      </w:r>
      <w:r w:rsidRPr="007654F3">
        <w:rPr>
          <w:rFonts w:ascii="Arial" w:hAnsi="Arial" w:cs="Arial"/>
          <w:sz w:val="22"/>
          <w:szCs w:val="22"/>
        </w:rPr>
        <w:lastRenderedPageBreak/>
        <w:t>do</w:t>
      </w:r>
      <w:r w:rsidR="00EB4C88">
        <w:rPr>
          <w:rFonts w:ascii="Arial" w:hAnsi="Arial" w:cs="Arial"/>
          <w:sz w:val="22"/>
          <w:szCs w:val="22"/>
        </w:rPr>
        <w:t> </w:t>
      </w:r>
      <w:r w:rsidRPr="007654F3">
        <w:rPr>
          <w:rFonts w:ascii="Arial" w:hAnsi="Arial" w:cs="Arial"/>
          <w:sz w:val="22"/>
          <w:szCs w:val="22"/>
        </w:rPr>
        <w:t xml:space="preserve">svého vlastnictví. Pro případ porušení povinnosti informování vlastníka PZ se sjednává smluvní pokuta ve výši 10.000 Kč/pozemek. Pro případ </w:t>
      </w:r>
      <w:r w:rsidR="00EB4C88">
        <w:rPr>
          <w:rFonts w:ascii="Arial" w:hAnsi="Arial" w:cs="Arial"/>
          <w:sz w:val="22"/>
          <w:szCs w:val="22"/>
        </w:rPr>
        <w:t>neuzavření příslušné smlouvy se </w:t>
      </w:r>
      <w:r w:rsidRPr="007654F3">
        <w:rPr>
          <w:rFonts w:ascii="Arial" w:hAnsi="Arial" w:cs="Arial"/>
          <w:sz w:val="22"/>
          <w:szCs w:val="22"/>
        </w:rPr>
        <w:t>sjednává smluvní pokuta ve výši 50.000 Kč/pozemek. Nárok na uplatnění náhrady škody tímto není dotčen.</w:t>
      </w:r>
    </w:p>
    <w:p w14:paraId="1FF19EBD" w14:textId="7BE7C244" w:rsidR="00040CF3" w:rsidRPr="00640F12" w:rsidRDefault="00983AB7" w:rsidP="00A96BA9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Vlastník PZ se zavazuje v souladu s výše uvedenými </w:t>
      </w:r>
      <w:r w:rsidR="00EB4C88">
        <w:rPr>
          <w:rFonts w:ascii="Arial" w:hAnsi="Arial" w:cs="Arial"/>
          <w:sz w:val="22"/>
          <w:szCs w:val="22"/>
        </w:rPr>
        <w:t>sml</w:t>
      </w:r>
      <w:ins w:id="25" w:author="Spurný Martin" w:date="2017-03-02T07:54:00Z">
        <w:r w:rsidR="00237E66">
          <w:rPr>
            <w:rFonts w:ascii="Arial" w:hAnsi="Arial" w:cs="Arial"/>
            <w:sz w:val="22"/>
            <w:szCs w:val="22"/>
          </w:rPr>
          <w:t>ouvami</w:t>
        </w:r>
      </w:ins>
      <w:r w:rsidR="00EB4C88">
        <w:rPr>
          <w:rFonts w:ascii="Arial" w:hAnsi="Arial" w:cs="Arial"/>
          <w:sz w:val="22"/>
          <w:szCs w:val="22"/>
        </w:rPr>
        <w:t xml:space="preserve"> o budoucích smlouvách o </w:t>
      </w:r>
      <w:r w:rsidRPr="00640F12">
        <w:rPr>
          <w:rFonts w:ascii="Arial" w:hAnsi="Arial" w:cs="Arial"/>
          <w:sz w:val="22"/>
          <w:szCs w:val="22"/>
        </w:rPr>
        <w:t>zřízení VB</w:t>
      </w:r>
      <w:r>
        <w:rPr>
          <w:rFonts w:ascii="Arial" w:hAnsi="Arial" w:cs="Arial"/>
          <w:sz w:val="22"/>
          <w:szCs w:val="22"/>
        </w:rPr>
        <w:t>, jejichž uzavření zajistil stavebník, zajisti na náklad stavebníka uzavření smluv o zřízení věcného břemene, jakož i vypracování a podaní návrhu na vklad</w:t>
      </w:r>
      <w:r w:rsidR="00EA2CE9">
        <w:rPr>
          <w:rFonts w:ascii="Arial" w:hAnsi="Arial" w:cs="Arial"/>
          <w:sz w:val="22"/>
          <w:szCs w:val="22"/>
        </w:rPr>
        <w:t>.</w:t>
      </w:r>
    </w:p>
    <w:p w14:paraId="13637787" w14:textId="34757E47" w:rsidR="0070723A" w:rsidRPr="00640F12" w:rsidRDefault="001F4B26" w:rsidP="00A96BA9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se zavazuje </w:t>
      </w:r>
      <w:r w:rsidR="000F78E7" w:rsidRPr="00640F12">
        <w:rPr>
          <w:rFonts w:ascii="Arial" w:hAnsi="Arial" w:cs="Arial"/>
          <w:sz w:val="22"/>
          <w:szCs w:val="22"/>
        </w:rPr>
        <w:t xml:space="preserve">uhradit vlastníkovi PZ veškeré jím prokazatelně vynaložené </w:t>
      </w:r>
      <w:r w:rsidR="00E71B93" w:rsidRPr="00640F12">
        <w:rPr>
          <w:rFonts w:ascii="Arial" w:hAnsi="Arial" w:cs="Arial"/>
          <w:sz w:val="22"/>
          <w:szCs w:val="22"/>
        </w:rPr>
        <w:t xml:space="preserve">nezbytně nutné </w:t>
      </w:r>
      <w:r w:rsidR="000F78E7" w:rsidRPr="00640F12">
        <w:rPr>
          <w:rFonts w:ascii="Arial" w:hAnsi="Arial" w:cs="Arial"/>
          <w:sz w:val="22"/>
          <w:szCs w:val="22"/>
        </w:rPr>
        <w:t xml:space="preserve">náklady na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0F78E7" w:rsidRPr="00640F12">
        <w:rPr>
          <w:rFonts w:ascii="Arial" w:hAnsi="Arial" w:cs="Arial"/>
          <w:sz w:val="22"/>
          <w:szCs w:val="22"/>
        </w:rPr>
        <w:t xml:space="preserve"> k pozemkům, dotčeným</w:t>
      </w:r>
      <w:r w:rsidR="00B106C5" w:rsidRPr="00640F12">
        <w:rPr>
          <w:rFonts w:ascii="Arial" w:hAnsi="Arial" w:cs="Arial"/>
          <w:sz w:val="22"/>
          <w:szCs w:val="22"/>
        </w:rPr>
        <w:t xml:space="preserve"> </w:t>
      </w:r>
      <w:r w:rsidR="00EB4C88">
        <w:rPr>
          <w:rFonts w:ascii="Arial" w:hAnsi="Arial" w:cs="Arial"/>
          <w:sz w:val="22"/>
          <w:szCs w:val="22"/>
        </w:rPr>
        <w:t>přeložkou PZ, ke kterým </w:t>
      </w:r>
      <w:r w:rsidR="000F78E7" w:rsidRPr="00640F12">
        <w:rPr>
          <w:rFonts w:ascii="Arial" w:hAnsi="Arial" w:cs="Arial"/>
          <w:sz w:val="22"/>
          <w:szCs w:val="22"/>
        </w:rPr>
        <w:t xml:space="preserve">nebylo zřízeno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0F78E7" w:rsidRPr="00640F12">
        <w:rPr>
          <w:rFonts w:ascii="Arial" w:hAnsi="Arial" w:cs="Arial"/>
          <w:sz w:val="22"/>
          <w:szCs w:val="22"/>
        </w:rPr>
        <w:t xml:space="preserve"> součinností stavebníka. Za </w:t>
      </w:r>
      <w:r w:rsidR="008741D3" w:rsidRPr="00640F12">
        <w:rPr>
          <w:rFonts w:ascii="Arial" w:hAnsi="Arial" w:cs="Arial"/>
          <w:sz w:val="22"/>
          <w:szCs w:val="22"/>
        </w:rPr>
        <w:t xml:space="preserve">nezbytně nutné </w:t>
      </w:r>
      <w:r w:rsidR="00EB4C88">
        <w:rPr>
          <w:rFonts w:ascii="Arial" w:hAnsi="Arial" w:cs="Arial"/>
          <w:sz w:val="22"/>
          <w:szCs w:val="22"/>
        </w:rPr>
        <w:t>náklady se </w:t>
      </w:r>
      <w:r w:rsidR="000F78E7" w:rsidRPr="00640F12">
        <w:rPr>
          <w:rFonts w:ascii="Arial" w:hAnsi="Arial" w:cs="Arial"/>
          <w:sz w:val="22"/>
          <w:szCs w:val="22"/>
        </w:rPr>
        <w:t xml:space="preserve">považují především částky jednorázových </w:t>
      </w:r>
      <w:r w:rsidR="0085487B">
        <w:rPr>
          <w:rFonts w:ascii="Arial" w:hAnsi="Arial" w:cs="Arial"/>
          <w:sz w:val="22"/>
          <w:szCs w:val="22"/>
        </w:rPr>
        <w:t>úplat</w:t>
      </w:r>
      <w:r w:rsidR="0085487B" w:rsidRPr="00640F12">
        <w:rPr>
          <w:rFonts w:ascii="Arial" w:hAnsi="Arial" w:cs="Arial"/>
          <w:sz w:val="22"/>
          <w:szCs w:val="22"/>
        </w:rPr>
        <w:t xml:space="preserve"> </w:t>
      </w:r>
      <w:r w:rsidR="000F78E7" w:rsidRPr="00640F12">
        <w:rPr>
          <w:rFonts w:ascii="Arial" w:hAnsi="Arial" w:cs="Arial"/>
          <w:sz w:val="22"/>
          <w:szCs w:val="22"/>
        </w:rPr>
        <w:t>prokazatelně uhrazené vlastníkům pozemků dotčených přeložkou PZ, cena geometrického plánu v</w:t>
      </w:r>
      <w:r w:rsidR="0085487B">
        <w:rPr>
          <w:rFonts w:ascii="Arial" w:hAnsi="Arial" w:cs="Arial"/>
          <w:sz w:val="22"/>
          <w:szCs w:val="22"/>
        </w:rPr>
        <w:t xml:space="preserve"> maximální</w:t>
      </w:r>
      <w:r w:rsidR="000F78E7" w:rsidRPr="00640F12">
        <w:rPr>
          <w:rFonts w:ascii="Arial" w:hAnsi="Arial" w:cs="Arial"/>
          <w:sz w:val="22"/>
          <w:szCs w:val="22"/>
        </w:rPr>
        <w:t xml:space="preserve"> výši</w:t>
      </w:r>
      <w:r w:rsidR="00120569">
        <w:rPr>
          <w:rFonts w:ascii="Arial" w:hAnsi="Arial" w:cs="Arial"/>
          <w:sz w:val="22"/>
          <w:szCs w:val="22"/>
        </w:rPr>
        <w:t xml:space="preserve"> </w:t>
      </w:r>
      <w:r w:rsidR="00224965">
        <w:rPr>
          <w:rFonts w:ascii="Arial" w:hAnsi="Arial" w:cs="Arial"/>
          <w:sz w:val="22"/>
          <w:szCs w:val="22"/>
        </w:rPr>
        <w:t>bez DPH</w:t>
      </w:r>
      <w:r w:rsidR="006F176E">
        <w:rPr>
          <w:rFonts w:ascii="Arial" w:hAnsi="Arial" w:cs="Arial"/>
          <w:sz w:val="22"/>
          <w:szCs w:val="22"/>
        </w:rPr>
        <w:t xml:space="preserve"> 3.500</w:t>
      </w:r>
      <w:r w:rsidR="000F78E7" w:rsidRPr="00640F12">
        <w:rPr>
          <w:rFonts w:ascii="Arial" w:hAnsi="Arial" w:cs="Arial"/>
          <w:sz w:val="22"/>
          <w:szCs w:val="22"/>
        </w:rPr>
        <w:t>,- Kč/100</w:t>
      </w:r>
      <w:r w:rsidR="003C2C5D" w:rsidRPr="00640F12">
        <w:rPr>
          <w:rFonts w:ascii="Arial" w:hAnsi="Arial" w:cs="Arial"/>
          <w:sz w:val="22"/>
          <w:szCs w:val="22"/>
        </w:rPr>
        <w:t>b</w:t>
      </w:r>
      <w:r w:rsidR="000F78E7" w:rsidRPr="00640F12">
        <w:rPr>
          <w:rFonts w:ascii="Arial" w:hAnsi="Arial" w:cs="Arial"/>
          <w:sz w:val="22"/>
          <w:szCs w:val="22"/>
        </w:rPr>
        <w:t xml:space="preserve">m </w:t>
      </w:r>
      <w:r w:rsidR="003C2C5D" w:rsidRPr="00640F12">
        <w:rPr>
          <w:rFonts w:ascii="Arial" w:hAnsi="Arial" w:cs="Arial"/>
          <w:sz w:val="22"/>
          <w:szCs w:val="22"/>
        </w:rPr>
        <w:t>PZ</w:t>
      </w:r>
      <w:r w:rsidR="000F78E7" w:rsidRPr="00640F12">
        <w:rPr>
          <w:rFonts w:ascii="Arial" w:hAnsi="Arial" w:cs="Arial"/>
          <w:sz w:val="22"/>
          <w:szCs w:val="22"/>
        </w:rPr>
        <w:t>, přičemž minimální cena jednoho geometrického plánu činí</w:t>
      </w:r>
      <w:r w:rsidR="0085487B">
        <w:rPr>
          <w:rFonts w:ascii="Arial" w:hAnsi="Arial" w:cs="Arial"/>
          <w:sz w:val="22"/>
          <w:szCs w:val="22"/>
        </w:rPr>
        <w:t xml:space="preserve"> maximálně</w:t>
      </w:r>
      <w:r w:rsidR="000F78E7" w:rsidRPr="00640F12">
        <w:rPr>
          <w:rFonts w:ascii="Arial" w:hAnsi="Arial" w:cs="Arial"/>
          <w:sz w:val="22"/>
          <w:szCs w:val="22"/>
        </w:rPr>
        <w:t xml:space="preserve"> </w:t>
      </w:r>
      <w:r w:rsidR="00224965">
        <w:rPr>
          <w:rFonts w:ascii="Arial" w:hAnsi="Arial" w:cs="Arial"/>
          <w:sz w:val="22"/>
          <w:szCs w:val="22"/>
        </w:rPr>
        <w:t>bez DPH</w:t>
      </w:r>
      <w:r w:rsidR="006F176E">
        <w:rPr>
          <w:rFonts w:ascii="Arial" w:hAnsi="Arial" w:cs="Arial"/>
          <w:sz w:val="22"/>
          <w:szCs w:val="22"/>
        </w:rPr>
        <w:t xml:space="preserve"> 4.500</w:t>
      </w:r>
      <w:r w:rsidR="000F78E7" w:rsidRPr="00640F12">
        <w:rPr>
          <w:rFonts w:ascii="Arial" w:hAnsi="Arial" w:cs="Arial"/>
          <w:sz w:val="22"/>
          <w:szCs w:val="22"/>
        </w:rPr>
        <w:t xml:space="preserve">,- Kč, cena za zpracování smlouvy o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3C2C5D" w:rsidRPr="00640F12">
        <w:rPr>
          <w:rFonts w:ascii="Arial" w:hAnsi="Arial" w:cs="Arial"/>
          <w:sz w:val="22"/>
          <w:szCs w:val="22"/>
        </w:rPr>
        <w:t xml:space="preserve"> (na základě smlouvy o smlouvě budoucí o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3C2C5D" w:rsidRPr="00640F12">
        <w:rPr>
          <w:rFonts w:ascii="Arial" w:hAnsi="Arial" w:cs="Arial"/>
          <w:sz w:val="22"/>
          <w:szCs w:val="22"/>
        </w:rPr>
        <w:t>)</w:t>
      </w:r>
      <w:r w:rsidR="0085487B" w:rsidRPr="0085487B">
        <w:rPr>
          <w:rFonts w:ascii="Arial" w:hAnsi="Arial" w:cs="Arial"/>
          <w:sz w:val="22"/>
          <w:szCs w:val="22"/>
        </w:rPr>
        <w:t xml:space="preserve"> </w:t>
      </w:r>
      <w:r w:rsidR="000F78E7" w:rsidRPr="00640F12">
        <w:rPr>
          <w:rFonts w:ascii="Arial" w:hAnsi="Arial" w:cs="Arial"/>
          <w:sz w:val="22"/>
          <w:szCs w:val="22"/>
        </w:rPr>
        <w:t>v</w:t>
      </w:r>
      <w:r w:rsidR="0085487B">
        <w:rPr>
          <w:rFonts w:ascii="Arial" w:hAnsi="Arial" w:cs="Arial"/>
          <w:sz w:val="22"/>
          <w:szCs w:val="22"/>
        </w:rPr>
        <w:t xml:space="preserve"> maximální</w:t>
      </w:r>
      <w:r w:rsidR="000F78E7" w:rsidRPr="00640F12">
        <w:rPr>
          <w:rFonts w:ascii="Arial" w:hAnsi="Arial" w:cs="Arial"/>
          <w:sz w:val="22"/>
          <w:szCs w:val="22"/>
        </w:rPr>
        <w:t xml:space="preserve"> výši </w:t>
      </w:r>
      <w:r w:rsidR="00224965">
        <w:rPr>
          <w:rFonts w:ascii="Arial" w:hAnsi="Arial" w:cs="Arial"/>
          <w:sz w:val="22"/>
          <w:szCs w:val="22"/>
        </w:rPr>
        <w:t>bez DPH</w:t>
      </w:r>
      <w:r w:rsidR="006F176E">
        <w:rPr>
          <w:rFonts w:ascii="Arial" w:hAnsi="Arial" w:cs="Arial"/>
          <w:sz w:val="22"/>
          <w:szCs w:val="22"/>
        </w:rPr>
        <w:t xml:space="preserve"> 6.500</w:t>
      </w:r>
      <w:r w:rsidR="000F78E7" w:rsidRPr="00640F12">
        <w:rPr>
          <w:rFonts w:ascii="Arial" w:hAnsi="Arial" w:cs="Arial"/>
          <w:sz w:val="22"/>
          <w:szCs w:val="22"/>
        </w:rPr>
        <w:t xml:space="preserve">,- </w:t>
      </w:r>
      <w:r w:rsidR="003C2C5D" w:rsidRPr="00640F12">
        <w:rPr>
          <w:rFonts w:ascii="Arial" w:hAnsi="Arial" w:cs="Arial"/>
          <w:sz w:val="22"/>
          <w:szCs w:val="22"/>
        </w:rPr>
        <w:t xml:space="preserve">Kč/1 smlouva, cena za zpracování smlouvy o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3C2C5D" w:rsidRPr="00640F12">
        <w:rPr>
          <w:rFonts w:ascii="Arial" w:hAnsi="Arial" w:cs="Arial"/>
          <w:sz w:val="22"/>
          <w:szCs w:val="22"/>
        </w:rPr>
        <w:t xml:space="preserve"> </w:t>
      </w:r>
      <w:r w:rsidR="007B1A01">
        <w:rPr>
          <w:rFonts w:ascii="Arial" w:hAnsi="Arial" w:cs="Arial"/>
          <w:sz w:val="22"/>
          <w:szCs w:val="22"/>
        </w:rPr>
        <w:t>(</w:t>
      </w:r>
      <w:r w:rsidR="003C2C5D" w:rsidRPr="00640F12">
        <w:rPr>
          <w:rFonts w:ascii="Arial" w:hAnsi="Arial" w:cs="Arial"/>
          <w:sz w:val="22"/>
          <w:szCs w:val="22"/>
        </w:rPr>
        <w:t xml:space="preserve">bez smlouvy o smlouvě budoucí o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3C2C5D" w:rsidRPr="00640F12">
        <w:rPr>
          <w:rFonts w:ascii="Arial" w:hAnsi="Arial" w:cs="Arial"/>
          <w:sz w:val="22"/>
          <w:szCs w:val="22"/>
        </w:rPr>
        <w:t>) v</w:t>
      </w:r>
      <w:r w:rsidR="00EB4C88">
        <w:rPr>
          <w:rFonts w:ascii="Arial" w:hAnsi="Arial" w:cs="Arial"/>
          <w:sz w:val="22"/>
          <w:szCs w:val="22"/>
        </w:rPr>
        <w:t> </w:t>
      </w:r>
      <w:r w:rsidR="0085487B">
        <w:rPr>
          <w:rFonts w:ascii="Arial" w:hAnsi="Arial" w:cs="Arial"/>
          <w:sz w:val="22"/>
          <w:szCs w:val="22"/>
        </w:rPr>
        <w:t>maximální</w:t>
      </w:r>
      <w:r w:rsidR="003C2C5D" w:rsidRPr="00640F12">
        <w:rPr>
          <w:rFonts w:ascii="Arial" w:hAnsi="Arial" w:cs="Arial"/>
          <w:sz w:val="22"/>
          <w:szCs w:val="22"/>
        </w:rPr>
        <w:t xml:space="preserve"> výši </w:t>
      </w:r>
      <w:r w:rsidR="00224965">
        <w:rPr>
          <w:rFonts w:ascii="Arial" w:hAnsi="Arial" w:cs="Arial"/>
          <w:sz w:val="22"/>
          <w:szCs w:val="22"/>
        </w:rPr>
        <w:t>bez DPH</w:t>
      </w:r>
      <w:r w:rsidR="006F176E">
        <w:rPr>
          <w:rFonts w:ascii="Arial" w:hAnsi="Arial" w:cs="Arial"/>
          <w:sz w:val="22"/>
          <w:szCs w:val="22"/>
        </w:rPr>
        <w:t xml:space="preserve"> 7.000</w:t>
      </w:r>
      <w:r w:rsidR="003C2C5D" w:rsidRPr="00640F12">
        <w:rPr>
          <w:rFonts w:ascii="Arial" w:hAnsi="Arial" w:cs="Arial"/>
          <w:sz w:val="22"/>
          <w:szCs w:val="22"/>
        </w:rPr>
        <w:t>,- Kč/1 smlouva</w:t>
      </w:r>
      <w:r w:rsidR="000F78E7" w:rsidRPr="00640F12">
        <w:rPr>
          <w:rFonts w:ascii="Arial" w:hAnsi="Arial" w:cs="Arial"/>
          <w:sz w:val="22"/>
          <w:szCs w:val="22"/>
        </w:rPr>
        <w:t>.</w:t>
      </w:r>
    </w:p>
    <w:p w14:paraId="69ED38BA" w14:textId="67F6E2F9" w:rsidR="000240C9" w:rsidRPr="00640F12" w:rsidRDefault="000240C9" w:rsidP="00A96BA9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Je-li v  katastru nemovitostí </w:t>
      </w:r>
      <w:r w:rsidR="0003263E">
        <w:rPr>
          <w:rFonts w:ascii="Arial" w:hAnsi="Arial" w:cs="Arial"/>
          <w:sz w:val="22"/>
          <w:szCs w:val="22"/>
        </w:rPr>
        <w:t xml:space="preserve">k </w:t>
      </w:r>
      <w:r w:rsidRPr="00640F12">
        <w:rPr>
          <w:rFonts w:ascii="Arial" w:hAnsi="Arial" w:cs="Arial"/>
          <w:sz w:val="22"/>
          <w:szCs w:val="22"/>
        </w:rPr>
        <w:t xml:space="preserve">pozemkům dotčeným původním (překládaným) PZ zapsáno právo odpovídající </w:t>
      </w:r>
      <w:r w:rsidR="00254613" w:rsidRPr="00640F12">
        <w:rPr>
          <w:rFonts w:ascii="Arial" w:hAnsi="Arial" w:cs="Arial"/>
          <w:sz w:val="22"/>
          <w:szCs w:val="22"/>
        </w:rPr>
        <w:t>VB</w:t>
      </w:r>
      <w:r w:rsidRPr="00640F12">
        <w:rPr>
          <w:rFonts w:ascii="Arial" w:hAnsi="Arial" w:cs="Arial"/>
          <w:sz w:val="22"/>
          <w:szCs w:val="22"/>
        </w:rPr>
        <w:t xml:space="preserve"> v</w:t>
      </w:r>
      <w:r w:rsidR="00B106C5" w:rsidRPr="00640F12">
        <w:rPr>
          <w:rFonts w:ascii="Arial" w:hAnsi="Arial" w:cs="Arial"/>
          <w:sz w:val="22"/>
          <w:szCs w:val="22"/>
        </w:rPr>
        <w:t>e</w:t>
      </w:r>
      <w:r w:rsidRPr="00640F12">
        <w:rPr>
          <w:rFonts w:ascii="Arial" w:hAnsi="Arial" w:cs="Arial"/>
          <w:sz w:val="22"/>
          <w:szCs w:val="22"/>
        </w:rPr>
        <w:t> prospěch vlastníka PZ</w:t>
      </w:r>
      <w:r w:rsidR="00B106C5" w:rsidRPr="00640F12">
        <w:rPr>
          <w:rFonts w:ascii="Arial" w:hAnsi="Arial" w:cs="Arial"/>
          <w:sz w:val="22"/>
          <w:szCs w:val="22"/>
        </w:rPr>
        <w:t>,</w:t>
      </w:r>
      <w:r w:rsidRPr="00640F12">
        <w:rPr>
          <w:rFonts w:ascii="Arial" w:hAnsi="Arial" w:cs="Arial"/>
          <w:sz w:val="22"/>
          <w:szCs w:val="22"/>
        </w:rPr>
        <w:t xml:space="preserve"> zavazu</w:t>
      </w:r>
      <w:r w:rsidR="00EB4C88">
        <w:rPr>
          <w:rFonts w:ascii="Arial" w:hAnsi="Arial" w:cs="Arial"/>
          <w:sz w:val="22"/>
          <w:szCs w:val="22"/>
        </w:rPr>
        <w:t>je se stavebník zajistit na své </w:t>
      </w:r>
      <w:r w:rsidRPr="00640F12">
        <w:rPr>
          <w:rFonts w:ascii="Arial" w:hAnsi="Arial" w:cs="Arial"/>
          <w:sz w:val="22"/>
          <w:szCs w:val="22"/>
        </w:rPr>
        <w:t xml:space="preserve">náklady do jednoho roku od vydání kolaudačního souhlasu, či jiného příslušného veřejnoprávního povolení k užívání přeložky PZ dle stavebního zákona zrušení tohoto práva a podání návrhu na zápis výmazu </w:t>
      </w:r>
      <w:r w:rsidR="00254613" w:rsidRPr="00640F12">
        <w:rPr>
          <w:rFonts w:ascii="Arial" w:hAnsi="Arial" w:cs="Arial"/>
          <w:sz w:val="22"/>
          <w:szCs w:val="22"/>
        </w:rPr>
        <w:t xml:space="preserve">VB </w:t>
      </w:r>
      <w:r w:rsidRPr="00640F12">
        <w:rPr>
          <w:rFonts w:ascii="Arial" w:hAnsi="Arial" w:cs="Arial"/>
          <w:sz w:val="22"/>
          <w:szCs w:val="22"/>
        </w:rPr>
        <w:t>v katastru nemovitostí</w:t>
      </w:r>
      <w:r w:rsidR="00EB4C88">
        <w:rPr>
          <w:rFonts w:ascii="Arial" w:hAnsi="Arial" w:cs="Arial"/>
          <w:sz w:val="22"/>
          <w:szCs w:val="22"/>
        </w:rPr>
        <w:t>. Správní poplatek za </w:t>
      </w:r>
      <w:r w:rsidR="00997A4C">
        <w:rPr>
          <w:rFonts w:ascii="Arial" w:hAnsi="Arial" w:cs="Arial"/>
          <w:sz w:val="22"/>
          <w:szCs w:val="22"/>
        </w:rPr>
        <w:t xml:space="preserve">zahájení správního řízení vedeného příslušným katastrálním úřadem hradí </w:t>
      </w:r>
      <w:r w:rsidR="00946BBC">
        <w:rPr>
          <w:rFonts w:ascii="Arial" w:hAnsi="Arial" w:cs="Arial"/>
          <w:sz w:val="22"/>
          <w:szCs w:val="22"/>
        </w:rPr>
        <w:t>stavebník.</w:t>
      </w:r>
      <w:r w:rsidRPr="00640F12">
        <w:rPr>
          <w:rFonts w:ascii="Arial" w:hAnsi="Arial" w:cs="Arial"/>
          <w:sz w:val="22"/>
          <w:szCs w:val="22"/>
        </w:rPr>
        <w:t xml:space="preserve">  </w:t>
      </w:r>
    </w:p>
    <w:p w14:paraId="4CA62ABC" w14:textId="74E82AA1" w:rsidR="0070723A" w:rsidRPr="00640F12" w:rsidRDefault="00E06D8D" w:rsidP="00A96BA9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Ustanovení odst. 2 – </w:t>
      </w:r>
      <w:r w:rsidR="0085487B">
        <w:rPr>
          <w:rFonts w:ascii="Arial" w:hAnsi="Arial" w:cs="Arial"/>
          <w:sz w:val="22"/>
          <w:szCs w:val="22"/>
        </w:rPr>
        <w:t>8</w:t>
      </w:r>
      <w:r w:rsidR="0085487B" w:rsidRPr="00640F12">
        <w:rPr>
          <w:rFonts w:ascii="Arial" w:hAnsi="Arial" w:cs="Arial"/>
          <w:sz w:val="22"/>
          <w:szCs w:val="22"/>
        </w:rPr>
        <w:t xml:space="preserve"> </w:t>
      </w:r>
      <w:r w:rsidR="00312528" w:rsidRPr="00640F12">
        <w:rPr>
          <w:rFonts w:ascii="Arial" w:hAnsi="Arial" w:cs="Arial"/>
          <w:sz w:val="22"/>
          <w:szCs w:val="22"/>
        </w:rPr>
        <w:t>tohoto článku</w:t>
      </w:r>
      <w:r w:rsidRPr="00640F12">
        <w:rPr>
          <w:rFonts w:ascii="Arial" w:hAnsi="Arial" w:cs="Arial"/>
          <w:sz w:val="22"/>
          <w:szCs w:val="22"/>
        </w:rPr>
        <w:t xml:space="preserve"> se neuplatní v případech, kdy </w:t>
      </w:r>
      <w:r w:rsidR="00254613" w:rsidRPr="00640F12">
        <w:rPr>
          <w:rFonts w:ascii="Arial" w:hAnsi="Arial" w:cs="Arial"/>
          <w:sz w:val="22"/>
          <w:szCs w:val="22"/>
        </w:rPr>
        <w:t>VB</w:t>
      </w:r>
      <w:r w:rsidRPr="00640F12">
        <w:rPr>
          <w:rFonts w:ascii="Arial" w:hAnsi="Arial" w:cs="Arial"/>
          <w:sz w:val="22"/>
          <w:szCs w:val="22"/>
        </w:rPr>
        <w:t xml:space="preserve"> k pozemkům dotčeným </w:t>
      </w:r>
      <w:r w:rsidR="00312528" w:rsidRPr="00640F12">
        <w:rPr>
          <w:rFonts w:ascii="Arial" w:hAnsi="Arial" w:cs="Arial"/>
          <w:sz w:val="22"/>
          <w:szCs w:val="22"/>
        </w:rPr>
        <w:t>PZ</w:t>
      </w:r>
      <w:r w:rsidRPr="00640F12">
        <w:rPr>
          <w:rFonts w:ascii="Arial" w:hAnsi="Arial" w:cs="Arial"/>
          <w:sz w:val="22"/>
          <w:szCs w:val="22"/>
        </w:rPr>
        <w:t xml:space="preserve"> vzniklo ve prospěch vlastníka PZ</w:t>
      </w:r>
      <w:r w:rsidR="00312528" w:rsidRPr="00640F12">
        <w:rPr>
          <w:rFonts w:ascii="Arial" w:hAnsi="Arial" w:cs="Arial"/>
          <w:sz w:val="22"/>
          <w:szCs w:val="22"/>
        </w:rPr>
        <w:t xml:space="preserve"> </w:t>
      </w:r>
      <w:r w:rsidRPr="00640F12">
        <w:rPr>
          <w:rFonts w:ascii="Arial" w:hAnsi="Arial" w:cs="Arial"/>
          <w:sz w:val="22"/>
          <w:szCs w:val="22"/>
        </w:rPr>
        <w:t xml:space="preserve">přímo ze zákona </w:t>
      </w:r>
      <w:r w:rsidR="009A5AC0" w:rsidRPr="00640F12">
        <w:rPr>
          <w:rFonts w:ascii="Arial" w:hAnsi="Arial" w:cs="Arial"/>
          <w:sz w:val="22"/>
          <w:szCs w:val="22"/>
        </w:rPr>
        <w:t>nebo je zapsáno v  katastru nemovitostí</w:t>
      </w:r>
      <w:r w:rsidR="0003263E">
        <w:rPr>
          <w:rFonts w:ascii="Arial" w:hAnsi="Arial" w:cs="Arial"/>
          <w:sz w:val="22"/>
          <w:szCs w:val="22"/>
        </w:rPr>
        <w:t xml:space="preserve">. 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03263E">
        <w:rPr>
          <w:rFonts w:ascii="Arial" w:hAnsi="Arial" w:cs="Arial"/>
          <w:sz w:val="22"/>
          <w:szCs w:val="22"/>
        </w:rPr>
        <w:t>P</w:t>
      </w:r>
      <w:r w:rsidRPr="00640F12">
        <w:rPr>
          <w:rFonts w:ascii="Arial" w:hAnsi="Arial" w:cs="Arial"/>
          <w:sz w:val="22"/>
          <w:szCs w:val="22"/>
        </w:rPr>
        <w:t>řeložením</w:t>
      </w:r>
      <w:r w:rsidR="00312528" w:rsidRPr="00640F12">
        <w:rPr>
          <w:rFonts w:ascii="Arial" w:hAnsi="Arial" w:cs="Arial"/>
          <w:sz w:val="22"/>
          <w:szCs w:val="22"/>
        </w:rPr>
        <w:t xml:space="preserve"> PZ </w:t>
      </w:r>
      <w:r w:rsidR="0003263E">
        <w:rPr>
          <w:rFonts w:ascii="Arial" w:hAnsi="Arial" w:cs="Arial"/>
          <w:sz w:val="22"/>
          <w:szCs w:val="22"/>
        </w:rPr>
        <w:t>však nesmí dojít</w:t>
      </w:r>
      <w:r w:rsidR="0003263E" w:rsidRPr="00640F12">
        <w:rPr>
          <w:rFonts w:ascii="Arial" w:hAnsi="Arial" w:cs="Arial"/>
          <w:sz w:val="22"/>
          <w:szCs w:val="22"/>
        </w:rPr>
        <w:t xml:space="preserve"> </w:t>
      </w:r>
      <w:r w:rsidR="00EB4C88">
        <w:rPr>
          <w:rFonts w:ascii="Arial" w:hAnsi="Arial" w:cs="Arial"/>
          <w:sz w:val="22"/>
          <w:szCs w:val="22"/>
        </w:rPr>
        <w:t>ke změně jeho uložení v </w:t>
      </w:r>
      <w:r w:rsidRPr="00640F12">
        <w:rPr>
          <w:rFonts w:ascii="Arial" w:hAnsi="Arial" w:cs="Arial"/>
          <w:sz w:val="22"/>
          <w:szCs w:val="22"/>
        </w:rPr>
        <w:t xml:space="preserve">horizontální ose. </w:t>
      </w:r>
    </w:p>
    <w:p w14:paraId="1DC24F1B" w14:textId="77777777" w:rsidR="0070723A" w:rsidRPr="00640F12" w:rsidRDefault="0070723A" w:rsidP="00A96BA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2618C5C" w14:textId="77777777" w:rsidR="00AE5FBD" w:rsidRPr="00CD3032" w:rsidRDefault="00AE5FBD" w:rsidP="0070723A">
      <w:pPr>
        <w:ind w:left="360"/>
        <w:rPr>
          <w:rFonts w:ascii="Arial" w:hAnsi="Arial" w:cs="Arial"/>
          <w:sz w:val="20"/>
          <w:szCs w:val="20"/>
        </w:rPr>
      </w:pPr>
    </w:p>
    <w:p w14:paraId="33527F30" w14:textId="77777777" w:rsidR="001F4B26" w:rsidRPr="0025283D" w:rsidRDefault="001F4B26" w:rsidP="003D6038">
      <w:pPr>
        <w:jc w:val="center"/>
        <w:rPr>
          <w:rFonts w:ascii="Arial" w:hAnsi="Arial" w:cs="Arial"/>
          <w:b/>
          <w:color w:val="000000"/>
        </w:rPr>
      </w:pPr>
    </w:p>
    <w:p w14:paraId="7EE61F23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VI.</w:t>
      </w:r>
    </w:p>
    <w:p w14:paraId="5D458596" w14:textId="77777777" w:rsidR="003D6038" w:rsidRPr="0025283D" w:rsidRDefault="003D6038" w:rsidP="003D6038">
      <w:pPr>
        <w:pStyle w:val="Nadpis5"/>
        <w:spacing w:before="0" w:after="0"/>
        <w:jc w:val="center"/>
        <w:rPr>
          <w:rFonts w:ascii="Arial" w:hAnsi="Arial" w:cs="Arial"/>
          <w:i w:val="0"/>
          <w:sz w:val="24"/>
          <w:szCs w:val="24"/>
        </w:rPr>
      </w:pPr>
      <w:r w:rsidRPr="0025283D">
        <w:rPr>
          <w:rFonts w:ascii="Arial" w:hAnsi="Arial" w:cs="Arial"/>
          <w:i w:val="0"/>
          <w:sz w:val="24"/>
          <w:szCs w:val="24"/>
        </w:rPr>
        <w:t>Odpovědnost za vady, záruka</w:t>
      </w:r>
      <w:r w:rsidR="00B44148" w:rsidRPr="0025283D">
        <w:rPr>
          <w:rFonts w:ascii="Arial" w:hAnsi="Arial" w:cs="Arial"/>
          <w:i w:val="0"/>
          <w:sz w:val="24"/>
          <w:szCs w:val="24"/>
        </w:rPr>
        <w:t xml:space="preserve"> za jakost</w:t>
      </w:r>
    </w:p>
    <w:p w14:paraId="4F22BFB5" w14:textId="4B503E5D" w:rsidR="00377FDA" w:rsidRPr="00640F12" w:rsidRDefault="00377FDA" w:rsidP="00A96BA9">
      <w:pPr>
        <w:pStyle w:val="Zkladntext3"/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szCs w:val="22"/>
        </w:rPr>
      </w:pPr>
      <w:r w:rsidRPr="00640F12">
        <w:rPr>
          <w:szCs w:val="22"/>
        </w:rPr>
        <w:t xml:space="preserve">Stavebník se zavazuje sjednat se zhotovitelem </w:t>
      </w:r>
      <w:r w:rsidR="00721B95" w:rsidRPr="00640F12">
        <w:rPr>
          <w:szCs w:val="22"/>
        </w:rPr>
        <w:t xml:space="preserve">přeložky PZ </w:t>
      </w:r>
      <w:r w:rsidRPr="00640F12">
        <w:rPr>
          <w:szCs w:val="22"/>
        </w:rPr>
        <w:t xml:space="preserve">ve smlouvě o dílo záruku za </w:t>
      </w:r>
      <w:r w:rsidR="00390559">
        <w:rPr>
          <w:szCs w:val="22"/>
        </w:rPr>
        <w:t> </w:t>
      </w:r>
      <w:r w:rsidRPr="00640F12">
        <w:rPr>
          <w:szCs w:val="22"/>
        </w:rPr>
        <w:t>jakost</w:t>
      </w:r>
      <w:r w:rsidR="00BE76A4" w:rsidRPr="00640F12">
        <w:rPr>
          <w:szCs w:val="22"/>
        </w:rPr>
        <w:t xml:space="preserve"> přeložky PZ</w:t>
      </w:r>
      <w:r w:rsidRPr="00640F12">
        <w:rPr>
          <w:szCs w:val="22"/>
        </w:rPr>
        <w:t>. Záruční doba musí činit 60 měsíců ode dne protokolárního předání a převzetí přeložky PZ vlastníkem PZ.</w:t>
      </w:r>
    </w:p>
    <w:p w14:paraId="03215208" w14:textId="77777777" w:rsidR="00377FDA" w:rsidRPr="00640F12" w:rsidRDefault="00377FDA" w:rsidP="00A96BA9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se současně zavazuje </w:t>
      </w:r>
      <w:r w:rsidR="00A904B0" w:rsidRPr="00640F12">
        <w:rPr>
          <w:rFonts w:ascii="Arial" w:hAnsi="Arial" w:cs="Arial"/>
          <w:sz w:val="22"/>
          <w:szCs w:val="22"/>
        </w:rPr>
        <w:t>sjednat se zhotovitelem přeložky PZ</w:t>
      </w:r>
      <w:r w:rsidRPr="00640F12">
        <w:rPr>
          <w:rFonts w:ascii="Arial" w:hAnsi="Arial" w:cs="Arial"/>
          <w:sz w:val="22"/>
          <w:szCs w:val="22"/>
        </w:rPr>
        <w:t>, že právo uplatnit nároky plynoucí z odpovědnosti ze záruky za jakost pře</w:t>
      </w:r>
      <w:r w:rsidR="00A904B0" w:rsidRPr="00640F12">
        <w:rPr>
          <w:rFonts w:ascii="Arial" w:hAnsi="Arial" w:cs="Arial"/>
          <w:sz w:val="22"/>
          <w:szCs w:val="22"/>
        </w:rPr>
        <w:t>jdou</w:t>
      </w:r>
      <w:r w:rsidRPr="00640F12">
        <w:rPr>
          <w:rFonts w:ascii="Arial" w:hAnsi="Arial" w:cs="Arial"/>
          <w:sz w:val="22"/>
          <w:szCs w:val="22"/>
        </w:rPr>
        <w:t xml:space="preserve"> dnem protokolárního předání a převzetím přeložky PZ ze stavebníka na vlastníka PZ. </w:t>
      </w:r>
    </w:p>
    <w:p w14:paraId="3054B720" w14:textId="77777777" w:rsidR="00377FDA" w:rsidRPr="00640F12" w:rsidRDefault="00377FDA" w:rsidP="00A96BA9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se současně zavazuje </w:t>
      </w:r>
      <w:r w:rsidR="00A904B0" w:rsidRPr="00640F12">
        <w:rPr>
          <w:rFonts w:ascii="Arial" w:hAnsi="Arial" w:cs="Arial"/>
          <w:sz w:val="22"/>
          <w:szCs w:val="22"/>
        </w:rPr>
        <w:t xml:space="preserve">sjednat se zhotovitelem přeložky PZ </w:t>
      </w:r>
      <w:r w:rsidRPr="00640F12">
        <w:rPr>
          <w:rFonts w:ascii="Arial" w:hAnsi="Arial" w:cs="Arial"/>
          <w:sz w:val="22"/>
          <w:szCs w:val="22"/>
        </w:rPr>
        <w:t>následující způsob uplatnění nároku z vady: V případě výskytu vady přeložky PZ je vlastník PZ povinen to písemně oznámit zhotoviteli</w:t>
      </w:r>
      <w:r w:rsidR="000F4CBC" w:rsidRPr="00640F12">
        <w:rPr>
          <w:rFonts w:ascii="Arial" w:hAnsi="Arial" w:cs="Arial"/>
          <w:sz w:val="22"/>
          <w:szCs w:val="22"/>
        </w:rPr>
        <w:t xml:space="preserve"> přeložky PZ</w:t>
      </w:r>
      <w:r w:rsidRPr="00640F12">
        <w:rPr>
          <w:rFonts w:ascii="Arial" w:hAnsi="Arial" w:cs="Arial"/>
          <w:sz w:val="22"/>
          <w:szCs w:val="22"/>
        </w:rPr>
        <w:t>. Jakmile vlastník PZ odešle takové písemné oznámení, má se za to, že požaduje bezplatné odstranění vady. Oznámení o vadě zašle vlastník PZ na adresu zhotovitele</w:t>
      </w:r>
      <w:r w:rsidR="000F4CBC" w:rsidRPr="00640F12">
        <w:rPr>
          <w:rFonts w:ascii="Arial" w:hAnsi="Arial" w:cs="Arial"/>
          <w:sz w:val="22"/>
          <w:szCs w:val="22"/>
        </w:rPr>
        <w:t xml:space="preserve"> přeložky PZ</w:t>
      </w:r>
      <w:r w:rsidRPr="00640F12">
        <w:rPr>
          <w:rFonts w:ascii="Arial" w:hAnsi="Arial" w:cs="Arial"/>
          <w:sz w:val="22"/>
          <w:szCs w:val="22"/>
        </w:rPr>
        <w:t xml:space="preserve">. Zhotovitel </w:t>
      </w:r>
      <w:r w:rsidR="007E5670" w:rsidRPr="00640F12">
        <w:rPr>
          <w:rFonts w:ascii="Arial" w:hAnsi="Arial" w:cs="Arial"/>
          <w:sz w:val="22"/>
          <w:szCs w:val="22"/>
        </w:rPr>
        <w:t xml:space="preserve">přeložky PZ </w:t>
      </w:r>
      <w:r w:rsidRPr="00640F12">
        <w:rPr>
          <w:rFonts w:ascii="Arial" w:hAnsi="Arial" w:cs="Arial"/>
          <w:sz w:val="22"/>
          <w:szCs w:val="22"/>
        </w:rPr>
        <w:t xml:space="preserve">odstraní vadu v termínu do 72 hodin od doručení oznámení o vadě, </w:t>
      </w:r>
      <w:r w:rsidR="00B14101" w:rsidRPr="00640F12">
        <w:rPr>
          <w:rFonts w:ascii="Arial" w:hAnsi="Arial" w:cs="Arial"/>
          <w:sz w:val="22"/>
          <w:szCs w:val="22"/>
        </w:rPr>
        <w:t xml:space="preserve">pokud se v daném případě písemně nedohodne </w:t>
      </w:r>
      <w:r w:rsidRPr="00640F12">
        <w:rPr>
          <w:rFonts w:ascii="Arial" w:hAnsi="Arial" w:cs="Arial"/>
          <w:sz w:val="22"/>
          <w:szCs w:val="22"/>
        </w:rPr>
        <w:t>s vlastníkem PZ jinak. Zhotovitel</w:t>
      </w:r>
      <w:r w:rsidR="000F4CBC" w:rsidRPr="00640F12">
        <w:rPr>
          <w:rFonts w:ascii="Arial" w:hAnsi="Arial" w:cs="Arial"/>
          <w:sz w:val="22"/>
          <w:szCs w:val="22"/>
        </w:rPr>
        <w:t xml:space="preserve"> přeložky PZ</w:t>
      </w:r>
      <w:r w:rsidRPr="00640F12">
        <w:rPr>
          <w:rFonts w:ascii="Arial" w:hAnsi="Arial" w:cs="Arial"/>
          <w:sz w:val="22"/>
          <w:szCs w:val="22"/>
        </w:rPr>
        <w:t xml:space="preserve"> je povinen písemně předat opravenou část přeložky vlastníkovi PZ.</w:t>
      </w:r>
    </w:p>
    <w:p w14:paraId="3D0225A3" w14:textId="77777777" w:rsidR="003D6038" w:rsidRPr="00640F12" w:rsidRDefault="003D6038" w:rsidP="00A96BA9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</w:t>
      </w:r>
      <w:r w:rsidR="00A904B0" w:rsidRPr="00640F12">
        <w:rPr>
          <w:rFonts w:ascii="Arial" w:hAnsi="Arial" w:cs="Arial"/>
          <w:sz w:val="22"/>
          <w:szCs w:val="22"/>
        </w:rPr>
        <w:t>se zavazuje zavázat zhotovitele nést</w:t>
      </w:r>
      <w:r w:rsidRPr="00640F12">
        <w:rPr>
          <w:rFonts w:ascii="Arial" w:hAnsi="Arial" w:cs="Arial"/>
          <w:sz w:val="22"/>
          <w:szCs w:val="22"/>
        </w:rPr>
        <w:t xml:space="preserve"> nebezpečí škody na přeložce PZ až do dne jejího protokolárního předání a převzetí.</w:t>
      </w:r>
    </w:p>
    <w:p w14:paraId="166AB4FC" w14:textId="77777777" w:rsidR="00F84A2A" w:rsidRDefault="00F84A2A" w:rsidP="009D62BD">
      <w:pPr>
        <w:jc w:val="center"/>
        <w:rPr>
          <w:rFonts w:ascii="Arial" w:hAnsi="Arial" w:cs="Arial"/>
          <w:b/>
          <w:sz w:val="22"/>
          <w:szCs w:val="22"/>
        </w:rPr>
      </w:pPr>
    </w:p>
    <w:p w14:paraId="16ADE810" w14:textId="77777777" w:rsidR="00F84A2A" w:rsidRDefault="00F84A2A" w:rsidP="009D62BD">
      <w:pPr>
        <w:jc w:val="center"/>
        <w:rPr>
          <w:rFonts w:ascii="Arial" w:hAnsi="Arial" w:cs="Arial"/>
          <w:b/>
          <w:sz w:val="22"/>
          <w:szCs w:val="22"/>
        </w:rPr>
      </w:pPr>
    </w:p>
    <w:p w14:paraId="28AC705A" w14:textId="77777777" w:rsidR="00160863" w:rsidRPr="0025283D" w:rsidRDefault="00160863" w:rsidP="003D6038"/>
    <w:p w14:paraId="7A5EEB8F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V</w:t>
      </w:r>
      <w:r w:rsidR="009D62BD" w:rsidRPr="0025283D">
        <w:rPr>
          <w:rFonts w:ascii="Arial" w:hAnsi="Arial" w:cs="Arial"/>
          <w:b/>
          <w:color w:val="000000"/>
        </w:rPr>
        <w:t>I</w:t>
      </w:r>
      <w:r w:rsidRPr="0025283D">
        <w:rPr>
          <w:rFonts w:ascii="Arial" w:hAnsi="Arial" w:cs="Arial"/>
          <w:b/>
          <w:color w:val="000000"/>
        </w:rPr>
        <w:t>I.</w:t>
      </w:r>
    </w:p>
    <w:p w14:paraId="267FB600" w14:textId="77777777" w:rsidR="003D6038" w:rsidRPr="0025283D" w:rsidRDefault="003D6038" w:rsidP="003D6038">
      <w:pPr>
        <w:pStyle w:val="Nadpis5"/>
        <w:spacing w:before="0" w:after="0"/>
        <w:jc w:val="center"/>
        <w:rPr>
          <w:rFonts w:ascii="Arial" w:hAnsi="Arial" w:cs="Arial"/>
          <w:i w:val="0"/>
          <w:sz w:val="20"/>
          <w:szCs w:val="20"/>
        </w:rPr>
      </w:pPr>
      <w:r w:rsidRPr="0025283D">
        <w:rPr>
          <w:rFonts w:ascii="Arial" w:hAnsi="Arial" w:cs="Arial"/>
          <w:i w:val="0"/>
          <w:sz w:val="24"/>
          <w:szCs w:val="24"/>
        </w:rPr>
        <w:t>Závěrečná ustanovení</w:t>
      </w:r>
    </w:p>
    <w:p w14:paraId="0C75EAF4" w14:textId="77777777" w:rsidR="003D6038" w:rsidRPr="00640F12" w:rsidRDefault="003D6038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Tato smlouva se vyhotovuje ve čtyřech (4) stejnopisech, z nichž každá smluvní strana obdrží po dvou (2).</w:t>
      </w:r>
    </w:p>
    <w:p w14:paraId="22C35B06" w14:textId="77777777" w:rsidR="009D62BD" w:rsidRPr="00640F12" w:rsidRDefault="003D6038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Tuto smlouvu lze měnit nebo doplňovat pouze písemnými dodatky podepsanými oprávněnými zástupci smluvních stran.</w:t>
      </w:r>
    </w:p>
    <w:p w14:paraId="3B87BA7D" w14:textId="77777777" w:rsidR="00682BA7" w:rsidRPr="00640F12" w:rsidRDefault="00682BA7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lastRenderedPageBreak/>
        <w:t xml:space="preserve">Pro vyloučení pochybností smluvní strany prohlašují, že </w:t>
      </w:r>
      <w:r w:rsidR="00AE5FBD" w:rsidRPr="00640F12">
        <w:rPr>
          <w:rFonts w:ascii="Arial" w:hAnsi="Arial" w:cs="Arial"/>
          <w:sz w:val="22"/>
          <w:szCs w:val="22"/>
        </w:rPr>
        <w:t>stavebník</w:t>
      </w:r>
      <w:r w:rsidRPr="00640F12">
        <w:rPr>
          <w:rFonts w:ascii="Arial" w:hAnsi="Arial" w:cs="Arial"/>
          <w:sz w:val="22"/>
          <w:szCs w:val="22"/>
        </w:rPr>
        <w:t xml:space="preserve"> je oprávněn </w:t>
      </w:r>
      <w:r w:rsidR="00931D23" w:rsidRPr="00640F12">
        <w:rPr>
          <w:rFonts w:ascii="Arial" w:hAnsi="Arial" w:cs="Arial"/>
          <w:sz w:val="22"/>
          <w:szCs w:val="22"/>
        </w:rPr>
        <w:t>od této smlouvy odstoupit kdykoliv, nejpozději však před realizací propojení přeložky PZ s distribuční soustavou.</w:t>
      </w:r>
    </w:p>
    <w:p w14:paraId="610A27EC" w14:textId="0FB8DC16" w:rsidR="00682BA7" w:rsidRPr="00640F12" w:rsidRDefault="00682BA7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Fyzické osoby, které tuto smlouvu jménem jednotlivých s</w:t>
      </w:r>
      <w:r w:rsidR="00390559">
        <w:rPr>
          <w:rFonts w:ascii="Arial" w:hAnsi="Arial" w:cs="Arial"/>
          <w:sz w:val="22"/>
          <w:szCs w:val="22"/>
        </w:rPr>
        <w:t>mluvních stran uzavírají, tímto </w:t>
      </w:r>
      <w:r w:rsidRPr="00640F12">
        <w:rPr>
          <w:rFonts w:ascii="Arial" w:hAnsi="Arial" w:cs="Arial"/>
          <w:sz w:val="22"/>
          <w:szCs w:val="22"/>
        </w:rPr>
        <w:t>prohlašují, že jsou plně oprávněny k jejímu platnému uzavření.</w:t>
      </w:r>
    </w:p>
    <w:p w14:paraId="5DAA72C2" w14:textId="44CF5DFC" w:rsidR="00682BA7" w:rsidRPr="00640F12" w:rsidRDefault="00682BA7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Smluvní strany prohlašují, že si text smlouvy prostudovaly a prohlašují, že tato smlouva je projevem jejich svobodné, vážné, určité a srozumitelné vůle, že ji uzavírají dobrovolně, nikoliv v tísni, pod nátlakem nebo za nápadně jednos</w:t>
      </w:r>
      <w:r w:rsidR="00390559">
        <w:rPr>
          <w:rFonts w:ascii="Arial" w:hAnsi="Arial" w:cs="Arial"/>
          <w:sz w:val="22"/>
          <w:szCs w:val="22"/>
        </w:rPr>
        <w:t>tranně nevýhodných podmínek, na </w:t>
      </w:r>
      <w:r w:rsidRPr="00640F12">
        <w:rPr>
          <w:rFonts w:ascii="Arial" w:hAnsi="Arial" w:cs="Arial"/>
          <w:sz w:val="22"/>
          <w:szCs w:val="22"/>
        </w:rPr>
        <w:t>důkaz čehož připojují své podpisy.</w:t>
      </w:r>
    </w:p>
    <w:p w14:paraId="6F015723" w14:textId="3B910A9E" w:rsidR="003D6038" w:rsidRPr="00640F12" w:rsidRDefault="003D6038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Převede-li stavebník investorství stavby</w:t>
      </w:r>
      <w:r w:rsidR="00377FDA" w:rsidRPr="00640F12">
        <w:rPr>
          <w:rFonts w:ascii="Arial" w:hAnsi="Arial" w:cs="Arial"/>
          <w:sz w:val="22"/>
          <w:szCs w:val="22"/>
        </w:rPr>
        <w:t>,</w:t>
      </w:r>
      <w:r w:rsidRPr="00640F12">
        <w:rPr>
          <w:rFonts w:ascii="Arial" w:hAnsi="Arial" w:cs="Arial"/>
          <w:sz w:val="22"/>
          <w:szCs w:val="22"/>
        </w:rPr>
        <w:t xml:space="preserve"> uvedené v čl. II. odst. </w:t>
      </w:r>
      <w:r w:rsidR="006F176E">
        <w:rPr>
          <w:rFonts w:ascii="Arial" w:hAnsi="Arial" w:cs="Arial"/>
          <w:sz w:val="22"/>
          <w:szCs w:val="22"/>
        </w:rPr>
        <w:t>1</w:t>
      </w:r>
      <w:r w:rsidR="00377FDA" w:rsidRPr="00640F12">
        <w:rPr>
          <w:rFonts w:ascii="Arial" w:hAnsi="Arial" w:cs="Arial"/>
          <w:sz w:val="22"/>
          <w:szCs w:val="22"/>
        </w:rPr>
        <w:t>,</w:t>
      </w:r>
      <w:r w:rsidRPr="00640F12">
        <w:rPr>
          <w:rFonts w:ascii="Arial" w:hAnsi="Arial" w:cs="Arial"/>
          <w:sz w:val="22"/>
          <w:szCs w:val="22"/>
        </w:rPr>
        <w:t xml:space="preserve"> na nový subjekt, zavazuje se převést práva a povinnosti plynoucí z této smlouvy na nového stavebníka a současně oznámit vlastníkovi PZ změnu investorství, název a adresu nového stavebníka.</w:t>
      </w:r>
    </w:p>
    <w:p w14:paraId="2178D1AD" w14:textId="7F93A929" w:rsidR="003D6038" w:rsidRPr="00640F12" w:rsidRDefault="00537E82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T</w:t>
      </w:r>
      <w:r w:rsidR="00160863" w:rsidRPr="00640F12">
        <w:rPr>
          <w:rFonts w:ascii="Arial" w:hAnsi="Arial" w:cs="Arial"/>
          <w:sz w:val="22"/>
          <w:szCs w:val="22"/>
        </w:rPr>
        <w:t>ato</w:t>
      </w:r>
      <w:r w:rsidR="001576D6" w:rsidRPr="00640F12">
        <w:rPr>
          <w:rFonts w:ascii="Arial" w:hAnsi="Arial" w:cs="Arial"/>
          <w:sz w:val="22"/>
          <w:szCs w:val="22"/>
        </w:rPr>
        <w:t xml:space="preserve"> </w:t>
      </w:r>
      <w:r w:rsidR="00160863" w:rsidRPr="00640F12">
        <w:rPr>
          <w:rFonts w:ascii="Arial" w:hAnsi="Arial" w:cs="Arial"/>
          <w:sz w:val="22"/>
          <w:szCs w:val="22"/>
        </w:rPr>
        <w:t xml:space="preserve">smlouva </w:t>
      </w:r>
      <w:r w:rsidR="00EF4B56" w:rsidRPr="00640F12">
        <w:rPr>
          <w:rFonts w:ascii="Arial" w:hAnsi="Arial" w:cs="Arial"/>
          <w:sz w:val="22"/>
          <w:szCs w:val="22"/>
        </w:rPr>
        <w:t xml:space="preserve">se </w:t>
      </w:r>
      <w:r w:rsidR="001576D6" w:rsidRPr="00640F12">
        <w:rPr>
          <w:rFonts w:ascii="Arial" w:hAnsi="Arial" w:cs="Arial"/>
          <w:sz w:val="22"/>
          <w:szCs w:val="22"/>
        </w:rPr>
        <w:t xml:space="preserve">uzavírá </w:t>
      </w:r>
      <w:r w:rsidR="00946BBC">
        <w:rPr>
          <w:rFonts w:ascii="Arial" w:hAnsi="Arial" w:cs="Arial"/>
          <w:sz w:val="22"/>
          <w:szCs w:val="22"/>
        </w:rPr>
        <w:t xml:space="preserve">s náležitostmi podle zákona č. 89/2012 Sb. občanský </w:t>
      </w:r>
      <w:r w:rsidR="002F1586">
        <w:rPr>
          <w:rFonts w:ascii="Arial" w:hAnsi="Arial" w:cs="Arial"/>
          <w:sz w:val="22"/>
          <w:szCs w:val="22"/>
        </w:rPr>
        <w:t xml:space="preserve">zákoník </w:t>
      </w:r>
      <w:r w:rsidR="00390559">
        <w:rPr>
          <w:rFonts w:ascii="Arial" w:hAnsi="Arial" w:cs="Arial"/>
          <w:sz w:val="22"/>
          <w:szCs w:val="22"/>
        </w:rPr>
        <w:t>a </w:t>
      </w:r>
      <w:r w:rsidR="002F1586" w:rsidRPr="00640F12">
        <w:rPr>
          <w:rFonts w:ascii="Arial" w:hAnsi="Arial" w:cs="Arial"/>
          <w:sz w:val="22"/>
          <w:szCs w:val="22"/>
        </w:rPr>
        <w:t>energetického</w:t>
      </w:r>
      <w:r w:rsidR="0025283D" w:rsidRPr="00640F12">
        <w:rPr>
          <w:rFonts w:ascii="Arial" w:hAnsi="Arial" w:cs="Arial"/>
          <w:sz w:val="22"/>
          <w:szCs w:val="22"/>
        </w:rPr>
        <w:t xml:space="preserve"> zákon</w:t>
      </w:r>
      <w:r w:rsidR="006F5856" w:rsidRPr="00640F12">
        <w:rPr>
          <w:rFonts w:ascii="Arial" w:hAnsi="Arial" w:cs="Arial"/>
          <w:sz w:val="22"/>
          <w:szCs w:val="22"/>
        </w:rPr>
        <w:t>a, ve znění pozdějších předpisů</w:t>
      </w:r>
      <w:r w:rsidR="001576D6" w:rsidRPr="00640F12">
        <w:rPr>
          <w:rFonts w:ascii="Arial" w:hAnsi="Arial" w:cs="Arial"/>
          <w:sz w:val="22"/>
          <w:szCs w:val="22"/>
        </w:rPr>
        <w:t>.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160863" w:rsidRPr="00640F12">
        <w:rPr>
          <w:rFonts w:ascii="Arial" w:hAnsi="Arial" w:cs="Arial"/>
          <w:sz w:val="22"/>
          <w:szCs w:val="22"/>
        </w:rPr>
        <w:t xml:space="preserve"> </w:t>
      </w:r>
    </w:p>
    <w:p w14:paraId="3310AC58" w14:textId="0F6B4512" w:rsidR="00AD7B6A" w:rsidRPr="00640F12" w:rsidRDefault="00AD7B6A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Jakékoliv provedené byť nepodstatné změny v návrhu této smlouvy (s výjimkou údajů, jejichž doplnění se předpokládá, např. označení podepisujících </w:t>
      </w:r>
      <w:r w:rsidR="00390559">
        <w:rPr>
          <w:rFonts w:ascii="Arial" w:hAnsi="Arial" w:cs="Arial"/>
          <w:sz w:val="22"/>
          <w:szCs w:val="22"/>
        </w:rPr>
        <w:t xml:space="preserve">osob, apod.) tímto </w:t>
      </w:r>
      <w:r w:rsidRPr="00640F12">
        <w:rPr>
          <w:rFonts w:ascii="Arial" w:hAnsi="Arial" w:cs="Arial"/>
          <w:sz w:val="22"/>
          <w:szCs w:val="22"/>
        </w:rPr>
        <w:t>prohlášením smluvní strany automaticky předem odmítají a změny v návrhu této smlouvy (s výjimkou změn uvedených v předchozí závorce) se považují za nový návrh smlouvy</w:t>
      </w:r>
      <w:r w:rsidR="00931359" w:rsidRPr="00640F12">
        <w:rPr>
          <w:rFonts w:ascii="Arial" w:hAnsi="Arial" w:cs="Arial"/>
          <w:sz w:val="22"/>
          <w:szCs w:val="22"/>
        </w:rPr>
        <w:t>.</w:t>
      </w:r>
    </w:p>
    <w:p w14:paraId="21B08549" w14:textId="77777777" w:rsidR="00F12A5D" w:rsidRPr="00640F12" w:rsidRDefault="003D6038" w:rsidP="00A96BA9">
      <w:pPr>
        <w:numPr>
          <w:ilvl w:val="0"/>
          <w:numId w:val="2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Tato smlouva nabývá platnosti a účinnosti dnem podpisu oběma smluvními stranami.</w:t>
      </w:r>
    </w:p>
    <w:p w14:paraId="0BF608C8" w14:textId="190CCFE1" w:rsidR="00F12A5D" w:rsidRPr="00640F12" w:rsidRDefault="00F12A5D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commentRangeStart w:id="26"/>
      <w:r w:rsidRPr="00640F12">
        <w:rPr>
          <w:rFonts w:ascii="Arial" w:hAnsi="Arial" w:cs="Arial"/>
          <w:sz w:val="22"/>
          <w:szCs w:val="22"/>
        </w:rPr>
        <w:t>Podpisem této smlouvy stavebník jako subjekt údajů potvrzuje, že vlastník jako správce údajů splnil vůči danému subjektu údajů informační povinnost ve smyslu ust. § 11 zákona č. 101/2000 Sb., v platném zněni, týkající se zejména rozsahu, účelu, způsobu, místa provádění zpracování osobních dat subjektu údajů a mož</w:t>
      </w:r>
      <w:r w:rsidR="00390559">
        <w:rPr>
          <w:rFonts w:ascii="Arial" w:hAnsi="Arial" w:cs="Arial"/>
          <w:sz w:val="22"/>
          <w:szCs w:val="22"/>
        </w:rPr>
        <w:t>nosti nakládání s nimi, jakož i </w:t>
      </w:r>
      <w:r w:rsidRPr="00640F12">
        <w:rPr>
          <w:rFonts w:ascii="Arial" w:hAnsi="Arial" w:cs="Arial"/>
          <w:sz w:val="22"/>
          <w:szCs w:val="22"/>
        </w:rPr>
        <w:t>osobě jejich zpracovatele.</w:t>
      </w:r>
    </w:p>
    <w:p w14:paraId="78BB8A2A" w14:textId="3C210447" w:rsidR="00F12A5D" w:rsidRPr="00640F12" w:rsidRDefault="00F12A5D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svým podpisem současně potvrzuje, že (vedle </w:t>
      </w:r>
      <w:r w:rsidR="00390559">
        <w:rPr>
          <w:rFonts w:ascii="Arial" w:hAnsi="Arial" w:cs="Arial"/>
          <w:sz w:val="22"/>
          <w:szCs w:val="22"/>
        </w:rPr>
        <w:t>výše uvedených informací) je si </w:t>
      </w:r>
      <w:r w:rsidRPr="00640F12">
        <w:rPr>
          <w:rFonts w:ascii="Arial" w:hAnsi="Arial" w:cs="Arial"/>
          <w:sz w:val="22"/>
          <w:szCs w:val="22"/>
        </w:rPr>
        <w:t>též plně vědom všech svých práv v souvislosti s pos</w:t>
      </w:r>
      <w:r w:rsidR="00390559">
        <w:rPr>
          <w:rFonts w:ascii="Arial" w:hAnsi="Arial" w:cs="Arial"/>
          <w:sz w:val="22"/>
          <w:szCs w:val="22"/>
        </w:rPr>
        <w:t>kytnutím svých osobních údajů k </w:t>
      </w:r>
      <w:r w:rsidRPr="00640F12">
        <w:rPr>
          <w:rFonts w:ascii="Arial" w:hAnsi="Arial" w:cs="Arial"/>
          <w:sz w:val="22"/>
          <w:szCs w:val="22"/>
        </w:rPr>
        <w:t>účelu danému touto smlouvou a rovněž potvrzuje pravdivost a aktuálnost osobních údajů, které k účelu předmětné smlouvy poskytl. Stavebník se podpisem smlouvy též zavazuje prokazatelně vlastníkovi PZ oznámit do pěti pracovních dnů případné změny svých osobních údajů.</w:t>
      </w:r>
    </w:p>
    <w:p w14:paraId="4DB05F39" w14:textId="02E790D6" w:rsidR="00F12A5D" w:rsidRPr="00640F12" w:rsidRDefault="00F12A5D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Vlastník se zavazuje, že osobní údaje bude využ</w:t>
      </w:r>
      <w:r w:rsidR="00390559">
        <w:rPr>
          <w:rFonts w:ascii="Arial" w:hAnsi="Arial" w:cs="Arial"/>
          <w:sz w:val="22"/>
          <w:szCs w:val="22"/>
        </w:rPr>
        <w:t>ívat a nakládat s nimi pouze ke </w:t>
      </w:r>
      <w:r w:rsidRPr="00640F12">
        <w:rPr>
          <w:rFonts w:ascii="Arial" w:hAnsi="Arial" w:cs="Arial"/>
          <w:sz w:val="22"/>
          <w:szCs w:val="22"/>
        </w:rPr>
        <w:t>sjednanému účelu a v souladu se zákonem.</w:t>
      </w:r>
      <w:commentRangeEnd w:id="26"/>
      <w:r w:rsidRPr="00640F12">
        <w:rPr>
          <w:rStyle w:val="Odkaznakoment"/>
          <w:rFonts w:ascii="Arial" w:hAnsi="Arial" w:cs="Arial"/>
          <w:sz w:val="22"/>
          <w:szCs w:val="22"/>
        </w:rPr>
        <w:commentReference w:id="26"/>
      </w:r>
    </w:p>
    <w:p w14:paraId="0241F231" w14:textId="7E48EC32" w:rsidR="00173459" w:rsidRPr="00120569" w:rsidRDefault="00E06D8D" w:rsidP="00A96BA9">
      <w:pPr>
        <w:numPr>
          <w:ilvl w:val="0"/>
          <w:numId w:val="2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120569">
        <w:rPr>
          <w:rFonts w:ascii="Arial" w:hAnsi="Arial" w:cs="Arial"/>
          <w:sz w:val="22"/>
          <w:szCs w:val="22"/>
        </w:rPr>
        <w:t xml:space="preserve">Smlouva se uzavírá na dobu určitou a to do </w:t>
      </w:r>
      <w:r w:rsidR="002F1586" w:rsidRPr="00120569">
        <w:rPr>
          <w:rFonts w:ascii="Arial" w:hAnsi="Arial" w:cs="Arial"/>
          <w:sz w:val="22"/>
          <w:szCs w:val="22"/>
        </w:rPr>
        <w:t>31.12.20</w:t>
      </w:r>
      <w:r w:rsidR="006F176E">
        <w:rPr>
          <w:rFonts w:ascii="Arial" w:hAnsi="Arial" w:cs="Arial"/>
          <w:sz w:val="22"/>
          <w:szCs w:val="22"/>
        </w:rPr>
        <w:t>19</w:t>
      </w:r>
      <w:r w:rsidR="002F1586" w:rsidRPr="00120569">
        <w:rPr>
          <w:rFonts w:ascii="Arial" w:hAnsi="Arial" w:cs="Arial"/>
          <w:sz w:val="22"/>
          <w:szCs w:val="22"/>
        </w:rPr>
        <w:t>.</w:t>
      </w:r>
      <w:r w:rsidR="00540D1F" w:rsidRPr="00120569">
        <w:rPr>
          <w:rFonts w:ascii="Arial" w:hAnsi="Arial" w:cs="Arial"/>
          <w:sz w:val="22"/>
          <w:szCs w:val="22"/>
        </w:rPr>
        <w:t xml:space="preserve"> Stavebník není oprávněn zahájit realizaci přeložky PZ bez platné smlouvy o zajištění přeložky plynárenského zařízení.</w:t>
      </w:r>
      <w:r w:rsidR="00120569">
        <w:rPr>
          <w:rFonts w:ascii="Arial" w:hAnsi="Arial" w:cs="Arial"/>
          <w:sz w:val="22"/>
          <w:szCs w:val="22"/>
        </w:rPr>
        <w:t xml:space="preserve"> </w:t>
      </w:r>
      <w:r w:rsidR="00BE76A4" w:rsidRPr="00120569">
        <w:rPr>
          <w:rFonts w:ascii="Arial" w:hAnsi="Arial" w:cs="Arial"/>
          <w:sz w:val="22"/>
          <w:szCs w:val="22"/>
        </w:rPr>
        <w:t>Tímto ustanovením nejsou dotčeny závazky, které ze své povahy mají trvat i po uplynutí platnosti této smlouvy</w:t>
      </w:r>
      <w:r w:rsidR="00F6021E" w:rsidRPr="00120569">
        <w:rPr>
          <w:rFonts w:ascii="Arial" w:hAnsi="Arial" w:cs="Arial"/>
          <w:sz w:val="22"/>
          <w:szCs w:val="22"/>
        </w:rPr>
        <w:t xml:space="preserve">; jde zejména o závazky uvedené v čl. </w:t>
      </w:r>
      <w:r w:rsidR="008637CC" w:rsidRPr="00120569">
        <w:rPr>
          <w:rFonts w:ascii="Arial" w:hAnsi="Arial" w:cs="Arial"/>
          <w:sz w:val="22"/>
          <w:szCs w:val="22"/>
        </w:rPr>
        <w:t>I</w:t>
      </w:r>
      <w:r w:rsidR="00F6021E" w:rsidRPr="00120569">
        <w:rPr>
          <w:rFonts w:ascii="Arial" w:hAnsi="Arial" w:cs="Arial"/>
          <w:sz w:val="22"/>
          <w:szCs w:val="22"/>
        </w:rPr>
        <w:t>V.</w:t>
      </w:r>
      <w:r w:rsidR="008637CC" w:rsidRPr="00120569">
        <w:rPr>
          <w:rFonts w:ascii="Arial" w:hAnsi="Arial" w:cs="Arial"/>
          <w:sz w:val="22"/>
          <w:szCs w:val="22"/>
        </w:rPr>
        <w:t xml:space="preserve">, V. </w:t>
      </w:r>
      <w:r w:rsidR="00D13EE5" w:rsidRPr="00120569">
        <w:rPr>
          <w:rFonts w:ascii="Arial" w:hAnsi="Arial" w:cs="Arial"/>
          <w:sz w:val="22"/>
          <w:szCs w:val="22"/>
        </w:rPr>
        <w:t>a VI.</w:t>
      </w:r>
      <w:r w:rsidR="00F6021E" w:rsidRPr="00120569">
        <w:rPr>
          <w:rFonts w:ascii="Arial" w:hAnsi="Arial" w:cs="Arial"/>
          <w:sz w:val="22"/>
          <w:szCs w:val="22"/>
        </w:rPr>
        <w:t xml:space="preserve"> této smlouvy.</w:t>
      </w:r>
      <w:r w:rsidR="00BE76A4" w:rsidRPr="00120569">
        <w:rPr>
          <w:rFonts w:ascii="Arial" w:hAnsi="Arial" w:cs="Arial"/>
          <w:sz w:val="22"/>
          <w:szCs w:val="22"/>
        </w:rPr>
        <w:t xml:space="preserve">   </w:t>
      </w:r>
      <w:r w:rsidR="00071299" w:rsidRPr="00120569">
        <w:rPr>
          <w:rFonts w:ascii="Arial" w:hAnsi="Arial" w:cs="Arial"/>
          <w:sz w:val="22"/>
          <w:szCs w:val="22"/>
        </w:rPr>
        <w:t xml:space="preserve"> </w:t>
      </w:r>
    </w:p>
    <w:p w14:paraId="36F4E52B" w14:textId="77777777" w:rsidR="003D6038" w:rsidRPr="0025283D" w:rsidRDefault="003D6038" w:rsidP="003D6038">
      <w:pPr>
        <w:tabs>
          <w:tab w:val="left" w:pos="1701"/>
        </w:tabs>
        <w:spacing w:before="60"/>
        <w:rPr>
          <w:rFonts w:ascii="Arial" w:hAnsi="Arial" w:cs="Arial"/>
          <w:sz w:val="22"/>
          <w:szCs w:val="22"/>
        </w:rPr>
      </w:pPr>
    </w:p>
    <w:p w14:paraId="6C087245" w14:textId="77777777" w:rsidR="00B47882" w:rsidRPr="0025283D" w:rsidRDefault="00B47882" w:rsidP="003D6038">
      <w:pPr>
        <w:pStyle w:val="Zkladntext3"/>
        <w:tabs>
          <w:tab w:val="left" w:pos="4860"/>
          <w:tab w:val="left" w:pos="5040"/>
        </w:tabs>
        <w:rPr>
          <w:b/>
          <w:bCs/>
          <w:color w:val="000000"/>
          <w:sz w:val="20"/>
          <w:szCs w:val="20"/>
        </w:rPr>
      </w:pPr>
    </w:p>
    <w:p w14:paraId="1B14B522" w14:textId="77777777" w:rsidR="003D6038" w:rsidRPr="00640F12" w:rsidRDefault="003D6038" w:rsidP="003D6038">
      <w:pPr>
        <w:pStyle w:val="Zkladntext3"/>
        <w:tabs>
          <w:tab w:val="left" w:pos="4860"/>
          <w:tab w:val="left" w:pos="5040"/>
        </w:tabs>
        <w:rPr>
          <w:b/>
          <w:color w:val="000000"/>
          <w:szCs w:val="22"/>
        </w:rPr>
      </w:pPr>
      <w:r w:rsidRPr="00640F12">
        <w:rPr>
          <w:b/>
          <w:bCs/>
          <w:color w:val="000000"/>
          <w:szCs w:val="22"/>
        </w:rPr>
        <w:t>Stavebník</w:t>
      </w:r>
      <w:r w:rsidRPr="00640F12">
        <w:rPr>
          <w:b/>
          <w:color w:val="000000"/>
          <w:szCs w:val="22"/>
        </w:rPr>
        <w:tab/>
      </w:r>
      <w:r w:rsidRPr="00640F12">
        <w:rPr>
          <w:b/>
          <w:color w:val="000000"/>
          <w:szCs w:val="22"/>
        </w:rPr>
        <w:tab/>
        <w:t xml:space="preserve">       Vlastník PZ</w:t>
      </w:r>
    </w:p>
    <w:p w14:paraId="04759AC5" w14:textId="77777777" w:rsidR="003D6038" w:rsidRPr="00EC6F48" w:rsidRDefault="003D6038" w:rsidP="003D6038">
      <w:pPr>
        <w:pStyle w:val="Zkladntext3"/>
        <w:tabs>
          <w:tab w:val="left" w:pos="360"/>
          <w:tab w:val="left" w:pos="540"/>
        </w:tabs>
        <w:spacing w:before="60"/>
        <w:rPr>
          <w:color w:val="000000"/>
          <w:sz w:val="20"/>
          <w:szCs w:val="20"/>
        </w:rPr>
      </w:pPr>
    </w:p>
    <w:p w14:paraId="59A8FA0D" w14:textId="64951E4F" w:rsidR="006F176E" w:rsidRPr="0011163C" w:rsidRDefault="003D6038" w:rsidP="006F176E">
      <w:pPr>
        <w:pStyle w:val="Zkladntext3"/>
        <w:tabs>
          <w:tab w:val="left" w:pos="5040"/>
        </w:tabs>
        <w:rPr>
          <w:color w:val="000000"/>
          <w:szCs w:val="22"/>
        </w:rPr>
      </w:pPr>
      <w:r w:rsidRPr="006F176E">
        <w:rPr>
          <w:color w:val="000000"/>
          <w:szCs w:val="22"/>
        </w:rPr>
        <w:t>V</w:t>
      </w:r>
      <w:r w:rsidR="00DD04AF" w:rsidRPr="006F176E">
        <w:rPr>
          <w:color w:val="000000"/>
          <w:szCs w:val="22"/>
        </w:rPr>
        <w:t xml:space="preserve"> ………</w:t>
      </w:r>
      <w:r w:rsidR="006F176E" w:rsidRPr="006F176E">
        <w:rPr>
          <w:color w:val="000000"/>
          <w:szCs w:val="22"/>
        </w:rPr>
        <w:t>………….</w:t>
      </w:r>
      <w:r w:rsidR="00DD04AF" w:rsidRPr="006F176E">
        <w:rPr>
          <w:color w:val="000000"/>
          <w:szCs w:val="22"/>
        </w:rPr>
        <w:t xml:space="preserve">, </w:t>
      </w:r>
      <w:r w:rsidRPr="006F176E">
        <w:rPr>
          <w:color w:val="000000"/>
          <w:szCs w:val="22"/>
        </w:rPr>
        <w:t>dne</w:t>
      </w:r>
      <w:r w:rsidR="00DD04AF" w:rsidRPr="006F176E">
        <w:rPr>
          <w:color w:val="000000"/>
          <w:szCs w:val="22"/>
        </w:rPr>
        <w:t xml:space="preserve"> </w:t>
      </w:r>
      <w:r w:rsidR="006F176E" w:rsidRPr="006F176E">
        <w:rPr>
          <w:color w:val="000000"/>
          <w:szCs w:val="22"/>
        </w:rPr>
        <w:t xml:space="preserve">                                                   </w:t>
      </w:r>
      <w:r w:rsidR="006F176E" w:rsidRPr="0011163C">
        <w:rPr>
          <w:color w:val="000000"/>
          <w:szCs w:val="22"/>
        </w:rPr>
        <w:t xml:space="preserve">V Olomouci, dne </w:t>
      </w:r>
    </w:p>
    <w:p w14:paraId="428DB6FD" w14:textId="77777777" w:rsidR="006F176E" w:rsidRPr="0025283D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0"/>
          <w:szCs w:val="20"/>
        </w:rPr>
      </w:pPr>
    </w:p>
    <w:p w14:paraId="51B1E1D3" w14:textId="77777777" w:rsidR="006F176E" w:rsidRPr="0025283D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3031344B" w14:textId="77777777" w:rsidR="006F176E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6AAFF683" w14:textId="77777777" w:rsidR="006F176E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7B90F48D" w14:textId="77777777" w:rsidR="006F176E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0302B3D2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19B936AA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7172D426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  <w:r w:rsidRPr="00FE648F">
        <w:rPr>
          <w:rFonts w:ascii="Arial" w:hAnsi="Arial" w:cs="Arial"/>
          <w:color w:val="000000"/>
          <w:sz w:val="22"/>
          <w:szCs w:val="22"/>
        </w:rPr>
        <w:t>……………………………                                               ……………………………………</w:t>
      </w:r>
    </w:p>
    <w:p w14:paraId="5D41B615" w14:textId="4402B796" w:rsidR="006F176E" w:rsidRPr="00957EEE" w:rsidRDefault="006F176E" w:rsidP="006F17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</w:t>
      </w:r>
      <w:r w:rsidRPr="00957EEE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Ing. Stanislav Tokař</w:t>
      </w:r>
    </w:p>
    <w:p w14:paraId="3CF31C45" w14:textId="366567C2" w:rsidR="006F176E" w:rsidRPr="00957EEE" w:rsidRDefault="006F176E" w:rsidP="006F176E">
      <w:pPr>
        <w:ind w:right="-851"/>
        <w:rPr>
          <w:rFonts w:ascii="Arial" w:hAnsi="Arial" w:cs="Arial"/>
          <w:color w:val="000000"/>
          <w:sz w:val="22"/>
          <w:szCs w:val="22"/>
        </w:rPr>
      </w:pPr>
      <w:r w:rsidRPr="00957EEE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957EEE">
        <w:rPr>
          <w:rFonts w:ascii="Arial" w:hAnsi="Arial" w:cs="Arial"/>
          <w:sz w:val="22"/>
          <w:szCs w:val="22"/>
        </w:rPr>
        <w:t xml:space="preserve">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957EEE">
        <w:rPr>
          <w:rFonts w:ascii="Arial" w:hAnsi="Arial" w:cs="Arial"/>
          <w:sz w:val="22"/>
          <w:szCs w:val="22"/>
        </w:rPr>
        <w:t xml:space="preserve">vedoucí připojování a rozvoje PZ-Morava sever </w:t>
      </w:r>
    </w:p>
    <w:p w14:paraId="55905855" w14:textId="77777777" w:rsidR="006F176E" w:rsidRPr="00957EEE" w:rsidRDefault="006F176E" w:rsidP="006F176E">
      <w:pPr>
        <w:rPr>
          <w:rFonts w:ascii="Arial" w:hAnsi="Arial" w:cs="Arial"/>
          <w:color w:val="000000"/>
          <w:sz w:val="22"/>
          <w:szCs w:val="22"/>
        </w:rPr>
      </w:pPr>
    </w:p>
    <w:p w14:paraId="1D99A9D8" w14:textId="77777777" w:rsidR="006F176E" w:rsidRPr="00957EEE" w:rsidRDefault="006F176E" w:rsidP="006F176E">
      <w:pPr>
        <w:rPr>
          <w:rFonts w:ascii="Arial" w:hAnsi="Arial" w:cs="Arial"/>
          <w:color w:val="000000"/>
          <w:sz w:val="22"/>
          <w:szCs w:val="22"/>
        </w:rPr>
      </w:pPr>
    </w:p>
    <w:p w14:paraId="2B158BB4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  <w:r w:rsidRPr="00957EEE">
        <w:rPr>
          <w:rFonts w:ascii="Arial" w:hAnsi="Arial" w:cs="Arial"/>
          <w:color w:val="000000"/>
          <w:sz w:val="22"/>
          <w:szCs w:val="22"/>
        </w:rPr>
        <w:t xml:space="preserve">       </w:t>
      </w:r>
    </w:p>
    <w:p w14:paraId="749D2FC2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4D3E2E98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  <w:r w:rsidRPr="00FE648F">
        <w:rPr>
          <w:rFonts w:ascii="Arial" w:hAnsi="Arial" w:cs="Arial"/>
          <w:color w:val="000000"/>
          <w:sz w:val="22"/>
          <w:szCs w:val="22"/>
        </w:rPr>
        <w:tab/>
        <w:t xml:space="preserve">     …………………………………</w:t>
      </w:r>
      <w:r>
        <w:rPr>
          <w:rFonts w:ascii="Arial" w:hAnsi="Arial" w:cs="Arial"/>
          <w:color w:val="000000"/>
          <w:sz w:val="22"/>
          <w:szCs w:val="22"/>
        </w:rPr>
        <w:t>…</w:t>
      </w:r>
    </w:p>
    <w:p w14:paraId="658E66A4" w14:textId="77777777" w:rsidR="006F176E" w:rsidRPr="00957EEE" w:rsidRDefault="006F176E" w:rsidP="006F176E">
      <w:pPr>
        <w:rPr>
          <w:rFonts w:ascii="Arial" w:hAnsi="Arial" w:cs="Arial"/>
          <w:sz w:val="22"/>
          <w:szCs w:val="22"/>
        </w:rPr>
      </w:pPr>
      <w:r w:rsidRPr="00FE648F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957EEE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Ing. Martin Spurný</w:t>
      </w:r>
    </w:p>
    <w:p w14:paraId="23049139" w14:textId="77777777" w:rsidR="006F176E" w:rsidRPr="00FE61F3" w:rsidRDefault="006F176E" w:rsidP="006F176E">
      <w:pPr>
        <w:ind w:right="-397"/>
        <w:rPr>
          <w:rFonts w:ascii="Arial" w:hAnsi="Arial" w:cs="Arial"/>
          <w:color w:val="000000"/>
          <w:sz w:val="20"/>
          <w:szCs w:val="20"/>
        </w:rPr>
      </w:pPr>
      <w:r w:rsidRPr="00957EEE">
        <w:rPr>
          <w:rFonts w:ascii="Arial" w:hAnsi="Arial" w:cs="Arial"/>
          <w:sz w:val="22"/>
          <w:szCs w:val="22"/>
        </w:rPr>
        <w:t xml:space="preserve">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957EEE">
        <w:rPr>
          <w:rFonts w:ascii="Arial" w:hAnsi="Arial" w:cs="Arial"/>
          <w:sz w:val="22"/>
          <w:szCs w:val="22"/>
        </w:rPr>
        <w:t>technik připojování a rozvoje PZ-Morava sever</w:t>
      </w:r>
      <w:r w:rsidRPr="00FE61F3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</w:t>
      </w:r>
    </w:p>
    <w:p w14:paraId="014403EA" w14:textId="77777777" w:rsidR="006F176E" w:rsidRPr="0025283D" w:rsidRDefault="006F176E" w:rsidP="006F176E">
      <w:pPr>
        <w:rPr>
          <w:rFonts w:ascii="Arial" w:hAnsi="Arial" w:cs="Arial"/>
          <w:color w:val="000000"/>
          <w:sz w:val="22"/>
          <w:szCs w:val="22"/>
        </w:rPr>
      </w:pPr>
      <w:r w:rsidRPr="0025283D">
        <w:rPr>
          <w:rFonts w:ascii="Arial" w:hAnsi="Arial" w:cs="Arial"/>
          <w:sz w:val="22"/>
          <w:szCs w:val="22"/>
        </w:rPr>
        <w:t xml:space="preserve">                             </w:t>
      </w:r>
    </w:p>
    <w:p w14:paraId="2956D112" w14:textId="77777777" w:rsidR="006F176E" w:rsidRDefault="006F176E" w:rsidP="006F176E">
      <w:pPr>
        <w:tabs>
          <w:tab w:val="left" w:pos="1701"/>
        </w:tabs>
        <w:spacing w:before="60"/>
        <w:rPr>
          <w:rFonts w:ascii="Arial" w:hAnsi="Arial" w:cs="Arial"/>
          <w:sz w:val="22"/>
          <w:szCs w:val="22"/>
        </w:rPr>
      </w:pPr>
    </w:p>
    <w:p w14:paraId="029F67B3" w14:textId="77777777" w:rsidR="006F176E" w:rsidRPr="007569BE" w:rsidRDefault="006F176E" w:rsidP="006F176E">
      <w:pPr>
        <w:tabs>
          <w:tab w:val="left" w:pos="1701"/>
        </w:tabs>
        <w:spacing w:before="60"/>
        <w:rPr>
          <w:sz w:val="20"/>
          <w:szCs w:val="20"/>
        </w:rPr>
      </w:pPr>
      <w:r w:rsidRPr="007569BE">
        <w:rPr>
          <w:rFonts w:ascii="Arial" w:hAnsi="Arial" w:cs="Arial"/>
          <w:sz w:val="20"/>
          <w:szCs w:val="20"/>
        </w:rPr>
        <w:t xml:space="preserve">Příloha: </w:t>
      </w:r>
      <w:r w:rsidRPr="007569BE">
        <w:rPr>
          <w:rFonts w:ascii="Arial" w:hAnsi="Arial" w:cs="Arial"/>
          <w:iCs/>
          <w:sz w:val="20"/>
          <w:szCs w:val="20"/>
        </w:rPr>
        <w:t>Přehled stavbou dotčených pozemků</w:t>
      </w:r>
    </w:p>
    <w:sectPr w:rsidR="006F176E" w:rsidRPr="007569BE" w:rsidSect="00F84A2A">
      <w:footerReference w:type="even" r:id="rId10"/>
      <w:footerReference w:type="default" r:id="rId11"/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6" w:author="Starý Radek" w:date="2014-01-08T14:39:00Z" w:initials="SR">
    <w:p w14:paraId="66C1A068" w14:textId="77777777" w:rsidR="00F12A5D" w:rsidRDefault="00F12A5D">
      <w:pPr>
        <w:pStyle w:val="Textkomente"/>
      </w:pPr>
      <w:r>
        <w:rPr>
          <w:rStyle w:val="Odkaznakoment"/>
        </w:rPr>
        <w:annotationRef/>
      </w:r>
      <w:r>
        <w:t>Tyto body se použijí pouze v případě, je-li stavebníkem fyzická osoba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C1A0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F62EF3" w14:textId="77777777" w:rsidR="0035785A" w:rsidRDefault="0035785A">
      <w:r>
        <w:separator/>
      </w:r>
    </w:p>
  </w:endnote>
  <w:endnote w:type="continuationSeparator" w:id="0">
    <w:p w14:paraId="72CA917F" w14:textId="77777777" w:rsidR="0035785A" w:rsidRDefault="0035785A">
      <w:r>
        <w:continuationSeparator/>
      </w:r>
    </w:p>
  </w:endnote>
  <w:endnote w:type="continuationNotice" w:id="1">
    <w:p w14:paraId="12F1A8C5" w14:textId="77777777" w:rsidR="0035785A" w:rsidRDefault="003578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D43FA" w14:textId="77777777" w:rsidR="00820B6E" w:rsidRDefault="00924EE4" w:rsidP="00A135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20B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C5BDFE" w14:textId="77777777" w:rsidR="00820B6E" w:rsidRDefault="00820B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B38FC" w14:textId="63DD4AD7" w:rsidR="00820B6E" w:rsidRDefault="00924EE4" w:rsidP="00A135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20B6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2120D">
      <w:rPr>
        <w:rStyle w:val="slostrnky"/>
        <w:noProof/>
      </w:rPr>
      <w:t>2</w:t>
    </w:r>
    <w:r>
      <w:rPr>
        <w:rStyle w:val="slostrnky"/>
      </w:rPr>
      <w:fldChar w:fldCharType="end"/>
    </w:r>
  </w:p>
  <w:p w14:paraId="6F25E653" w14:textId="77777777" w:rsidR="00820B6E" w:rsidRDefault="00820B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4239F" w14:textId="77777777" w:rsidR="0035785A" w:rsidRDefault="0035785A">
      <w:r>
        <w:separator/>
      </w:r>
    </w:p>
  </w:footnote>
  <w:footnote w:type="continuationSeparator" w:id="0">
    <w:p w14:paraId="2A62177A" w14:textId="77777777" w:rsidR="0035785A" w:rsidRDefault="0035785A">
      <w:r>
        <w:continuationSeparator/>
      </w:r>
    </w:p>
  </w:footnote>
  <w:footnote w:type="continuationNotice" w:id="1">
    <w:p w14:paraId="6D4B3823" w14:textId="77777777" w:rsidR="0035785A" w:rsidRDefault="0035785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EB7"/>
    <w:multiLevelType w:val="hybridMultilevel"/>
    <w:tmpl w:val="2A7C37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865AD"/>
    <w:multiLevelType w:val="hybridMultilevel"/>
    <w:tmpl w:val="F01282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60E4B"/>
    <w:multiLevelType w:val="hybridMultilevel"/>
    <w:tmpl w:val="C0AE4776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2650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6C716D0"/>
    <w:multiLevelType w:val="hybridMultilevel"/>
    <w:tmpl w:val="DA883F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D1C65F0"/>
    <w:multiLevelType w:val="hybridMultilevel"/>
    <w:tmpl w:val="B1F229F4"/>
    <w:lvl w:ilvl="0" w:tplc="D1A8CD30">
      <w:start w:val="1"/>
      <w:numFmt w:val="bullet"/>
      <w:pStyle w:val="odrky"/>
      <w:lvlText w:val="-"/>
      <w:lvlJc w:val="left"/>
      <w:pPr>
        <w:tabs>
          <w:tab w:val="num" w:pos="1985"/>
        </w:tabs>
        <w:ind w:left="1985" w:hanging="284"/>
      </w:pPr>
      <w:rPr>
        <w:rFonts w:ascii="Courier New" w:hAnsi="Courier New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6">
    <w:nsid w:val="1E736A30"/>
    <w:multiLevelType w:val="hybridMultilevel"/>
    <w:tmpl w:val="203876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91B91"/>
    <w:multiLevelType w:val="hybridMultilevel"/>
    <w:tmpl w:val="9D6CA1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0F42"/>
    <w:multiLevelType w:val="hybridMultilevel"/>
    <w:tmpl w:val="4154B9A6"/>
    <w:lvl w:ilvl="0" w:tplc="269E0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0E88A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0D6513"/>
    <w:multiLevelType w:val="hybridMultilevel"/>
    <w:tmpl w:val="C91CC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21AA3"/>
    <w:multiLevelType w:val="hybridMultilevel"/>
    <w:tmpl w:val="6FF21C6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5D"/>
    <w:multiLevelType w:val="hybridMultilevel"/>
    <w:tmpl w:val="7AB84A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B6460"/>
    <w:multiLevelType w:val="hybridMultilevel"/>
    <w:tmpl w:val="0366BB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A486C"/>
    <w:multiLevelType w:val="hybridMultilevel"/>
    <w:tmpl w:val="3350F0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A5A54"/>
    <w:multiLevelType w:val="hybridMultilevel"/>
    <w:tmpl w:val="35A8E908"/>
    <w:lvl w:ilvl="0" w:tplc="0405001B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47252B59"/>
    <w:multiLevelType w:val="hybridMultilevel"/>
    <w:tmpl w:val="43464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27E24"/>
    <w:multiLevelType w:val="hybridMultilevel"/>
    <w:tmpl w:val="0FA0EA32"/>
    <w:lvl w:ilvl="0" w:tplc="269E0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1201FB"/>
    <w:multiLevelType w:val="hybridMultilevel"/>
    <w:tmpl w:val="37AAE010"/>
    <w:lvl w:ilvl="0" w:tplc="0405001B">
      <w:start w:val="2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1445E88"/>
    <w:multiLevelType w:val="hybridMultilevel"/>
    <w:tmpl w:val="484E641C"/>
    <w:lvl w:ilvl="0" w:tplc="FB98B64E">
      <w:start w:val="1"/>
      <w:numFmt w:val="decimal"/>
      <w:pStyle w:val="odstpolIII"/>
      <w:lvlText w:val="%1)"/>
      <w:lvlJc w:val="left"/>
      <w:pPr>
        <w:tabs>
          <w:tab w:val="num" w:pos="964"/>
        </w:tabs>
        <w:ind w:left="964" w:hanging="397"/>
      </w:pPr>
      <w:rPr>
        <w:rFonts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FA461C"/>
    <w:multiLevelType w:val="hybridMultilevel"/>
    <w:tmpl w:val="DADCA57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677FA7"/>
    <w:multiLevelType w:val="hybridMultilevel"/>
    <w:tmpl w:val="41A4A1B4"/>
    <w:lvl w:ilvl="0" w:tplc="0405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5966D5B"/>
    <w:multiLevelType w:val="hybridMultilevel"/>
    <w:tmpl w:val="546E689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C1079BA"/>
    <w:multiLevelType w:val="hybridMultilevel"/>
    <w:tmpl w:val="963262BE"/>
    <w:lvl w:ilvl="0" w:tplc="62886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3E9A7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6920B3"/>
    <w:multiLevelType w:val="hybridMultilevel"/>
    <w:tmpl w:val="5F943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1548F"/>
    <w:multiLevelType w:val="hybridMultilevel"/>
    <w:tmpl w:val="822062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2626B6"/>
    <w:multiLevelType w:val="hybridMultilevel"/>
    <w:tmpl w:val="BF48A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D1BE6"/>
    <w:multiLevelType w:val="singleLevel"/>
    <w:tmpl w:val="A4CE2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7">
    <w:nsid w:val="7F2175BB"/>
    <w:multiLevelType w:val="hybridMultilevel"/>
    <w:tmpl w:val="3D043C56"/>
    <w:lvl w:ilvl="0" w:tplc="A4CE2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5FFA6308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AB1182"/>
    <w:multiLevelType w:val="hybridMultilevel"/>
    <w:tmpl w:val="9E3CFD9E"/>
    <w:lvl w:ilvl="0" w:tplc="62886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6"/>
  </w:num>
  <w:num w:numId="6">
    <w:abstractNumId w:val="22"/>
  </w:num>
  <w:num w:numId="7">
    <w:abstractNumId w:val="28"/>
  </w:num>
  <w:num w:numId="8">
    <w:abstractNumId w:val="11"/>
  </w:num>
  <w:num w:numId="9">
    <w:abstractNumId w:val="20"/>
  </w:num>
  <w:num w:numId="10">
    <w:abstractNumId w:val="2"/>
  </w:num>
  <w:num w:numId="11">
    <w:abstractNumId w:val="24"/>
  </w:num>
  <w:num w:numId="12">
    <w:abstractNumId w:val="4"/>
  </w:num>
  <w:num w:numId="13">
    <w:abstractNumId w:val="18"/>
  </w:num>
  <w:num w:numId="14">
    <w:abstractNumId w:val="13"/>
  </w:num>
  <w:num w:numId="15">
    <w:abstractNumId w:val="10"/>
  </w:num>
  <w:num w:numId="16">
    <w:abstractNumId w:val="23"/>
  </w:num>
  <w:num w:numId="17">
    <w:abstractNumId w:val="12"/>
  </w:num>
  <w:num w:numId="18">
    <w:abstractNumId w:val="1"/>
  </w:num>
  <w:num w:numId="19">
    <w:abstractNumId w:val="9"/>
  </w:num>
  <w:num w:numId="20">
    <w:abstractNumId w:val="7"/>
  </w:num>
  <w:num w:numId="21">
    <w:abstractNumId w:val="0"/>
  </w:num>
  <w:num w:numId="22">
    <w:abstractNumId w:val="19"/>
  </w:num>
  <w:num w:numId="23">
    <w:abstractNumId w:val="27"/>
  </w:num>
  <w:num w:numId="24">
    <w:abstractNumId w:val="6"/>
  </w:num>
  <w:num w:numId="25">
    <w:abstractNumId w:val="15"/>
  </w:num>
  <w:num w:numId="26">
    <w:abstractNumId w:val="25"/>
  </w:num>
  <w:num w:numId="27">
    <w:abstractNumId w:val="21"/>
  </w:num>
  <w:num w:numId="28">
    <w:abstractNumId w:val="14"/>
  </w:num>
  <w:num w:numId="29">
    <w:abstractNumId w:val="17"/>
  </w:num>
  <w:num w:numId="3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purný Martin">
    <w15:presenceInfo w15:providerId="AD" w15:userId="S-1-5-21-2721319797-2137462533-598083918-12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12"/>
    <w:rsid w:val="00014BA2"/>
    <w:rsid w:val="000240C9"/>
    <w:rsid w:val="0003263E"/>
    <w:rsid w:val="00033BAA"/>
    <w:rsid w:val="000349BA"/>
    <w:rsid w:val="00036118"/>
    <w:rsid w:val="00040CF3"/>
    <w:rsid w:val="00052C51"/>
    <w:rsid w:val="000574E9"/>
    <w:rsid w:val="00063AAD"/>
    <w:rsid w:val="00066154"/>
    <w:rsid w:val="0006762A"/>
    <w:rsid w:val="00071299"/>
    <w:rsid w:val="00083F2D"/>
    <w:rsid w:val="0008533D"/>
    <w:rsid w:val="00095558"/>
    <w:rsid w:val="000A4557"/>
    <w:rsid w:val="000A64EF"/>
    <w:rsid w:val="000E1057"/>
    <w:rsid w:val="000E450F"/>
    <w:rsid w:val="000E5925"/>
    <w:rsid w:val="000F4CBC"/>
    <w:rsid w:val="000F68FC"/>
    <w:rsid w:val="000F78E7"/>
    <w:rsid w:val="000F7B0C"/>
    <w:rsid w:val="001105F8"/>
    <w:rsid w:val="00111113"/>
    <w:rsid w:val="00120569"/>
    <w:rsid w:val="001268F7"/>
    <w:rsid w:val="00130B1C"/>
    <w:rsid w:val="00132292"/>
    <w:rsid w:val="001374D3"/>
    <w:rsid w:val="001576D6"/>
    <w:rsid w:val="00160863"/>
    <w:rsid w:val="00167310"/>
    <w:rsid w:val="00170EB9"/>
    <w:rsid w:val="00173459"/>
    <w:rsid w:val="00174595"/>
    <w:rsid w:val="00194CD0"/>
    <w:rsid w:val="00195B1E"/>
    <w:rsid w:val="001A0AD7"/>
    <w:rsid w:val="001B09A3"/>
    <w:rsid w:val="001B1489"/>
    <w:rsid w:val="001B1FDE"/>
    <w:rsid w:val="001C3CC5"/>
    <w:rsid w:val="001D10C0"/>
    <w:rsid w:val="001D4F09"/>
    <w:rsid w:val="001E760E"/>
    <w:rsid w:val="001F0A1E"/>
    <w:rsid w:val="001F3BB7"/>
    <w:rsid w:val="001F40DE"/>
    <w:rsid w:val="001F4B26"/>
    <w:rsid w:val="001F5FC9"/>
    <w:rsid w:val="001F7BF9"/>
    <w:rsid w:val="00214AFF"/>
    <w:rsid w:val="00220C9B"/>
    <w:rsid w:val="00223BA7"/>
    <w:rsid w:val="00224965"/>
    <w:rsid w:val="00226414"/>
    <w:rsid w:val="00237E66"/>
    <w:rsid w:val="0025283D"/>
    <w:rsid w:val="00254613"/>
    <w:rsid w:val="00257713"/>
    <w:rsid w:val="002627D9"/>
    <w:rsid w:val="00264A67"/>
    <w:rsid w:val="00266EC5"/>
    <w:rsid w:val="00273BBE"/>
    <w:rsid w:val="00273D37"/>
    <w:rsid w:val="002756A3"/>
    <w:rsid w:val="00277F5D"/>
    <w:rsid w:val="002950A8"/>
    <w:rsid w:val="00297711"/>
    <w:rsid w:val="002A2592"/>
    <w:rsid w:val="002B2B18"/>
    <w:rsid w:val="002E414A"/>
    <w:rsid w:val="002E4DF6"/>
    <w:rsid w:val="002F1586"/>
    <w:rsid w:val="002F15AF"/>
    <w:rsid w:val="002F49B7"/>
    <w:rsid w:val="002F5FC3"/>
    <w:rsid w:val="00311915"/>
    <w:rsid w:val="00311D11"/>
    <w:rsid w:val="00312528"/>
    <w:rsid w:val="00312736"/>
    <w:rsid w:val="003245CC"/>
    <w:rsid w:val="00332B72"/>
    <w:rsid w:val="00333A05"/>
    <w:rsid w:val="0034410E"/>
    <w:rsid w:val="0034491C"/>
    <w:rsid w:val="0035785A"/>
    <w:rsid w:val="00370FCD"/>
    <w:rsid w:val="00375727"/>
    <w:rsid w:val="0037772E"/>
    <w:rsid w:val="00377D6F"/>
    <w:rsid w:val="00377FDA"/>
    <w:rsid w:val="00390559"/>
    <w:rsid w:val="00394BB8"/>
    <w:rsid w:val="003A0FF8"/>
    <w:rsid w:val="003A38BC"/>
    <w:rsid w:val="003B2390"/>
    <w:rsid w:val="003B32E0"/>
    <w:rsid w:val="003B5446"/>
    <w:rsid w:val="003B5789"/>
    <w:rsid w:val="003B7120"/>
    <w:rsid w:val="003C1424"/>
    <w:rsid w:val="003C2C5D"/>
    <w:rsid w:val="003C7BB0"/>
    <w:rsid w:val="003D6038"/>
    <w:rsid w:val="003D6C73"/>
    <w:rsid w:val="003E3A4B"/>
    <w:rsid w:val="003F2EAB"/>
    <w:rsid w:val="003F5971"/>
    <w:rsid w:val="00404F59"/>
    <w:rsid w:val="00405F30"/>
    <w:rsid w:val="00424BE5"/>
    <w:rsid w:val="0043537A"/>
    <w:rsid w:val="004362FD"/>
    <w:rsid w:val="0044430E"/>
    <w:rsid w:val="00446E93"/>
    <w:rsid w:val="00464ADD"/>
    <w:rsid w:val="00466A13"/>
    <w:rsid w:val="00486E2A"/>
    <w:rsid w:val="00491668"/>
    <w:rsid w:val="004A681F"/>
    <w:rsid w:val="004B2974"/>
    <w:rsid w:val="004B4C3A"/>
    <w:rsid w:val="004B5144"/>
    <w:rsid w:val="004C1AA2"/>
    <w:rsid w:val="004C1B5A"/>
    <w:rsid w:val="004C68A5"/>
    <w:rsid w:val="004D0E0A"/>
    <w:rsid w:val="004D2C03"/>
    <w:rsid w:val="004D3FB2"/>
    <w:rsid w:val="004E15FC"/>
    <w:rsid w:val="004F158A"/>
    <w:rsid w:val="004F629D"/>
    <w:rsid w:val="00500820"/>
    <w:rsid w:val="005038B3"/>
    <w:rsid w:val="005155DF"/>
    <w:rsid w:val="00515615"/>
    <w:rsid w:val="0052120D"/>
    <w:rsid w:val="00530A82"/>
    <w:rsid w:val="00530FC3"/>
    <w:rsid w:val="00535AB3"/>
    <w:rsid w:val="00537E82"/>
    <w:rsid w:val="00540D1F"/>
    <w:rsid w:val="00547D15"/>
    <w:rsid w:val="00547F18"/>
    <w:rsid w:val="00556407"/>
    <w:rsid w:val="0055775E"/>
    <w:rsid w:val="0057209C"/>
    <w:rsid w:val="0057423C"/>
    <w:rsid w:val="00576703"/>
    <w:rsid w:val="005800FC"/>
    <w:rsid w:val="0058094F"/>
    <w:rsid w:val="00592F69"/>
    <w:rsid w:val="005948D9"/>
    <w:rsid w:val="00594F8A"/>
    <w:rsid w:val="00597055"/>
    <w:rsid w:val="005A2958"/>
    <w:rsid w:val="005A5959"/>
    <w:rsid w:val="005B6692"/>
    <w:rsid w:val="005E41E6"/>
    <w:rsid w:val="005F7357"/>
    <w:rsid w:val="00636855"/>
    <w:rsid w:val="00640F12"/>
    <w:rsid w:val="00651805"/>
    <w:rsid w:val="00651B61"/>
    <w:rsid w:val="006626A4"/>
    <w:rsid w:val="00662E8D"/>
    <w:rsid w:val="00673302"/>
    <w:rsid w:val="00682BA7"/>
    <w:rsid w:val="006841C6"/>
    <w:rsid w:val="006914B3"/>
    <w:rsid w:val="00692AE9"/>
    <w:rsid w:val="006945CB"/>
    <w:rsid w:val="00694886"/>
    <w:rsid w:val="006A5028"/>
    <w:rsid w:val="006C69CB"/>
    <w:rsid w:val="006C7399"/>
    <w:rsid w:val="006D38A0"/>
    <w:rsid w:val="006D4391"/>
    <w:rsid w:val="006E179F"/>
    <w:rsid w:val="006F176E"/>
    <w:rsid w:val="006F1A90"/>
    <w:rsid w:val="006F5856"/>
    <w:rsid w:val="0070723A"/>
    <w:rsid w:val="00707DAF"/>
    <w:rsid w:val="00707DCA"/>
    <w:rsid w:val="00721B95"/>
    <w:rsid w:val="00765415"/>
    <w:rsid w:val="00776EB7"/>
    <w:rsid w:val="007846CF"/>
    <w:rsid w:val="007B1A01"/>
    <w:rsid w:val="007D7EAC"/>
    <w:rsid w:val="007E266A"/>
    <w:rsid w:val="007E2F5B"/>
    <w:rsid w:val="007E5670"/>
    <w:rsid w:val="00802CEB"/>
    <w:rsid w:val="00802DE4"/>
    <w:rsid w:val="00804898"/>
    <w:rsid w:val="008117E2"/>
    <w:rsid w:val="008140FC"/>
    <w:rsid w:val="00820B6E"/>
    <w:rsid w:val="00823046"/>
    <w:rsid w:val="008357F1"/>
    <w:rsid w:val="00835B71"/>
    <w:rsid w:val="00842002"/>
    <w:rsid w:val="0085487B"/>
    <w:rsid w:val="00854AA3"/>
    <w:rsid w:val="008614AE"/>
    <w:rsid w:val="00861852"/>
    <w:rsid w:val="008637CC"/>
    <w:rsid w:val="008741D3"/>
    <w:rsid w:val="00896C85"/>
    <w:rsid w:val="008A6B8E"/>
    <w:rsid w:val="008A7D34"/>
    <w:rsid w:val="008B12A7"/>
    <w:rsid w:val="008C2C97"/>
    <w:rsid w:val="008D29EF"/>
    <w:rsid w:val="008D3C71"/>
    <w:rsid w:val="008D5C92"/>
    <w:rsid w:val="008E1526"/>
    <w:rsid w:val="008E2D4F"/>
    <w:rsid w:val="008E2EA8"/>
    <w:rsid w:val="008E4D72"/>
    <w:rsid w:val="008E6838"/>
    <w:rsid w:val="008F0040"/>
    <w:rsid w:val="008F1369"/>
    <w:rsid w:val="008F47B0"/>
    <w:rsid w:val="008F5416"/>
    <w:rsid w:val="008F6209"/>
    <w:rsid w:val="008F70FA"/>
    <w:rsid w:val="009057C7"/>
    <w:rsid w:val="009133A1"/>
    <w:rsid w:val="009155B0"/>
    <w:rsid w:val="0092085C"/>
    <w:rsid w:val="009210F5"/>
    <w:rsid w:val="00924EE4"/>
    <w:rsid w:val="00931359"/>
    <w:rsid w:val="00931634"/>
    <w:rsid w:val="00931D23"/>
    <w:rsid w:val="00934693"/>
    <w:rsid w:val="009449FA"/>
    <w:rsid w:val="00945999"/>
    <w:rsid w:val="00946BBC"/>
    <w:rsid w:val="00947CED"/>
    <w:rsid w:val="009573F8"/>
    <w:rsid w:val="009600AC"/>
    <w:rsid w:val="00966BE6"/>
    <w:rsid w:val="009672F5"/>
    <w:rsid w:val="009813D4"/>
    <w:rsid w:val="00983AB7"/>
    <w:rsid w:val="00991FBE"/>
    <w:rsid w:val="0099640D"/>
    <w:rsid w:val="00997A4C"/>
    <w:rsid w:val="009A5AC0"/>
    <w:rsid w:val="009B16D8"/>
    <w:rsid w:val="009C01F3"/>
    <w:rsid w:val="009C2DAF"/>
    <w:rsid w:val="009D62BD"/>
    <w:rsid w:val="009F6931"/>
    <w:rsid w:val="00A01BE7"/>
    <w:rsid w:val="00A12934"/>
    <w:rsid w:val="00A1351C"/>
    <w:rsid w:val="00A13799"/>
    <w:rsid w:val="00A22C2E"/>
    <w:rsid w:val="00A278A1"/>
    <w:rsid w:val="00A31FB3"/>
    <w:rsid w:val="00A3587F"/>
    <w:rsid w:val="00A40828"/>
    <w:rsid w:val="00A42542"/>
    <w:rsid w:val="00A434EE"/>
    <w:rsid w:val="00A5123A"/>
    <w:rsid w:val="00A52BB2"/>
    <w:rsid w:val="00A54772"/>
    <w:rsid w:val="00A75ACC"/>
    <w:rsid w:val="00A83ACE"/>
    <w:rsid w:val="00A904B0"/>
    <w:rsid w:val="00A96BA9"/>
    <w:rsid w:val="00AA2952"/>
    <w:rsid w:val="00AA5DDE"/>
    <w:rsid w:val="00AB7944"/>
    <w:rsid w:val="00AC028B"/>
    <w:rsid w:val="00AC54C0"/>
    <w:rsid w:val="00AD7B6A"/>
    <w:rsid w:val="00AE21C1"/>
    <w:rsid w:val="00AE5FBD"/>
    <w:rsid w:val="00B00E94"/>
    <w:rsid w:val="00B053F2"/>
    <w:rsid w:val="00B0610E"/>
    <w:rsid w:val="00B106C5"/>
    <w:rsid w:val="00B123CC"/>
    <w:rsid w:val="00B12560"/>
    <w:rsid w:val="00B1270F"/>
    <w:rsid w:val="00B14101"/>
    <w:rsid w:val="00B165C3"/>
    <w:rsid w:val="00B173ED"/>
    <w:rsid w:val="00B24726"/>
    <w:rsid w:val="00B31885"/>
    <w:rsid w:val="00B339C1"/>
    <w:rsid w:val="00B412E1"/>
    <w:rsid w:val="00B4229F"/>
    <w:rsid w:val="00B44148"/>
    <w:rsid w:val="00B4549F"/>
    <w:rsid w:val="00B465D0"/>
    <w:rsid w:val="00B47882"/>
    <w:rsid w:val="00B548FC"/>
    <w:rsid w:val="00B570E5"/>
    <w:rsid w:val="00B7374D"/>
    <w:rsid w:val="00B75E5B"/>
    <w:rsid w:val="00B80686"/>
    <w:rsid w:val="00B80F56"/>
    <w:rsid w:val="00B84F3C"/>
    <w:rsid w:val="00B87264"/>
    <w:rsid w:val="00B874BE"/>
    <w:rsid w:val="00B9356C"/>
    <w:rsid w:val="00B95373"/>
    <w:rsid w:val="00BB39E5"/>
    <w:rsid w:val="00BB3E5A"/>
    <w:rsid w:val="00BB5E81"/>
    <w:rsid w:val="00BB6A28"/>
    <w:rsid w:val="00BC694A"/>
    <w:rsid w:val="00BC77A3"/>
    <w:rsid w:val="00BD5252"/>
    <w:rsid w:val="00BE04FC"/>
    <w:rsid w:val="00BE0EAE"/>
    <w:rsid w:val="00BE2D9B"/>
    <w:rsid w:val="00BE2E68"/>
    <w:rsid w:val="00BE76A4"/>
    <w:rsid w:val="00C025E3"/>
    <w:rsid w:val="00C06788"/>
    <w:rsid w:val="00C31312"/>
    <w:rsid w:val="00C32569"/>
    <w:rsid w:val="00C33CE0"/>
    <w:rsid w:val="00C41046"/>
    <w:rsid w:val="00C55B4B"/>
    <w:rsid w:val="00C56311"/>
    <w:rsid w:val="00C62C84"/>
    <w:rsid w:val="00C74F1B"/>
    <w:rsid w:val="00C8237C"/>
    <w:rsid w:val="00C901E2"/>
    <w:rsid w:val="00C91D92"/>
    <w:rsid w:val="00C9524F"/>
    <w:rsid w:val="00CA00E8"/>
    <w:rsid w:val="00CB027C"/>
    <w:rsid w:val="00CB6910"/>
    <w:rsid w:val="00CC0CC8"/>
    <w:rsid w:val="00CF3BB0"/>
    <w:rsid w:val="00D0060D"/>
    <w:rsid w:val="00D04066"/>
    <w:rsid w:val="00D13EE5"/>
    <w:rsid w:val="00D15F95"/>
    <w:rsid w:val="00D23334"/>
    <w:rsid w:val="00D420A1"/>
    <w:rsid w:val="00D52952"/>
    <w:rsid w:val="00D54E58"/>
    <w:rsid w:val="00D57E81"/>
    <w:rsid w:val="00D66C2E"/>
    <w:rsid w:val="00D67F99"/>
    <w:rsid w:val="00D72811"/>
    <w:rsid w:val="00D744AD"/>
    <w:rsid w:val="00D80F74"/>
    <w:rsid w:val="00D8426B"/>
    <w:rsid w:val="00D91B9B"/>
    <w:rsid w:val="00DA7E5E"/>
    <w:rsid w:val="00DB00AD"/>
    <w:rsid w:val="00DC1B05"/>
    <w:rsid w:val="00DC7AF9"/>
    <w:rsid w:val="00DD04AF"/>
    <w:rsid w:val="00DD2762"/>
    <w:rsid w:val="00DD47F5"/>
    <w:rsid w:val="00DE187E"/>
    <w:rsid w:val="00DF06F1"/>
    <w:rsid w:val="00DF3B2F"/>
    <w:rsid w:val="00E0260F"/>
    <w:rsid w:val="00E06D8D"/>
    <w:rsid w:val="00E072F9"/>
    <w:rsid w:val="00E1527D"/>
    <w:rsid w:val="00E20193"/>
    <w:rsid w:val="00E20FF6"/>
    <w:rsid w:val="00E23D8A"/>
    <w:rsid w:val="00E2740A"/>
    <w:rsid w:val="00E27D66"/>
    <w:rsid w:val="00E30934"/>
    <w:rsid w:val="00E334B4"/>
    <w:rsid w:val="00E37936"/>
    <w:rsid w:val="00E42DC0"/>
    <w:rsid w:val="00E42E5B"/>
    <w:rsid w:val="00E566ED"/>
    <w:rsid w:val="00E64AEF"/>
    <w:rsid w:val="00E70593"/>
    <w:rsid w:val="00E71B93"/>
    <w:rsid w:val="00E739DC"/>
    <w:rsid w:val="00E75291"/>
    <w:rsid w:val="00E75970"/>
    <w:rsid w:val="00E911A8"/>
    <w:rsid w:val="00E91273"/>
    <w:rsid w:val="00E9253C"/>
    <w:rsid w:val="00EA0F94"/>
    <w:rsid w:val="00EA2CE9"/>
    <w:rsid w:val="00EA7867"/>
    <w:rsid w:val="00EA7D68"/>
    <w:rsid w:val="00EB209C"/>
    <w:rsid w:val="00EB26C0"/>
    <w:rsid w:val="00EB4C88"/>
    <w:rsid w:val="00EC2CBE"/>
    <w:rsid w:val="00EC2FD9"/>
    <w:rsid w:val="00EC6F48"/>
    <w:rsid w:val="00ED2B2D"/>
    <w:rsid w:val="00ED490A"/>
    <w:rsid w:val="00ED6E9E"/>
    <w:rsid w:val="00EF3D98"/>
    <w:rsid w:val="00EF4B56"/>
    <w:rsid w:val="00EF6566"/>
    <w:rsid w:val="00F0302D"/>
    <w:rsid w:val="00F0537E"/>
    <w:rsid w:val="00F12A5D"/>
    <w:rsid w:val="00F14D44"/>
    <w:rsid w:val="00F214EE"/>
    <w:rsid w:val="00F22519"/>
    <w:rsid w:val="00F23549"/>
    <w:rsid w:val="00F36958"/>
    <w:rsid w:val="00F44055"/>
    <w:rsid w:val="00F45B12"/>
    <w:rsid w:val="00F516A2"/>
    <w:rsid w:val="00F517A5"/>
    <w:rsid w:val="00F5347F"/>
    <w:rsid w:val="00F6021E"/>
    <w:rsid w:val="00F6750D"/>
    <w:rsid w:val="00F711A5"/>
    <w:rsid w:val="00F75CBB"/>
    <w:rsid w:val="00F84A2A"/>
    <w:rsid w:val="00F90FE4"/>
    <w:rsid w:val="00F94AB4"/>
    <w:rsid w:val="00FA2DD8"/>
    <w:rsid w:val="00FA79C7"/>
    <w:rsid w:val="00FB30D6"/>
    <w:rsid w:val="00FD3568"/>
    <w:rsid w:val="00FE27EE"/>
    <w:rsid w:val="00FE61F3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1B047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EB9"/>
    <w:rPr>
      <w:sz w:val="24"/>
      <w:szCs w:val="24"/>
    </w:rPr>
  </w:style>
  <w:style w:type="paragraph" w:styleId="Nadpis1">
    <w:name w:val="heading 1"/>
    <w:aliases w:val="h1,H1,Základní kapitola"/>
    <w:basedOn w:val="Normln"/>
    <w:next w:val="Normln"/>
    <w:qFormat/>
    <w:rsid w:val="0094599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3">
    <w:name w:val="heading 3"/>
    <w:basedOn w:val="Normln"/>
    <w:next w:val="Normln"/>
    <w:qFormat/>
    <w:rsid w:val="009B16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ED49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459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45999"/>
  </w:style>
  <w:style w:type="character" w:styleId="Odkaznakoment">
    <w:name w:val="annotation reference"/>
    <w:basedOn w:val="Standardnpsmoodstavce"/>
    <w:semiHidden/>
    <w:rsid w:val="00B874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874BE"/>
    <w:rPr>
      <w:sz w:val="20"/>
      <w:szCs w:val="20"/>
    </w:rPr>
  </w:style>
  <w:style w:type="paragraph" w:styleId="Textbubliny">
    <w:name w:val="Balloon Text"/>
    <w:basedOn w:val="Normln"/>
    <w:semiHidden/>
    <w:rsid w:val="00B874BE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9B16D8"/>
    <w:rPr>
      <w:rFonts w:ascii="Arial" w:hAnsi="Arial" w:cs="Arial"/>
      <w:sz w:val="22"/>
    </w:rPr>
  </w:style>
  <w:style w:type="paragraph" w:styleId="Zkladntextodsazen">
    <w:name w:val="Body Text Indent"/>
    <w:basedOn w:val="Normln"/>
    <w:rsid w:val="009B16D8"/>
    <w:pPr>
      <w:spacing w:after="120"/>
      <w:ind w:left="283"/>
    </w:pPr>
  </w:style>
  <w:style w:type="paragraph" w:styleId="Zkladntext">
    <w:name w:val="Body Text"/>
    <w:basedOn w:val="Normln"/>
    <w:link w:val="ZkladntextChar"/>
    <w:rsid w:val="009B16D8"/>
    <w:pPr>
      <w:spacing w:after="120"/>
    </w:pPr>
  </w:style>
  <w:style w:type="paragraph" w:styleId="Pedmtkomente">
    <w:name w:val="annotation subject"/>
    <w:basedOn w:val="Textkomente"/>
    <w:next w:val="Textkomente"/>
    <w:semiHidden/>
    <w:rsid w:val="00651805"/>
    <w:rPr>
      <w:b/>
      <w:bCs/>
    </w:rPr>
  </w:style>
  <w:style w:type="paragraph" w:styleId="Zpat">
    <w:name w:val="footer"/>
    <w:basedOn w:val="Normln"/>
    <w:rsid w:val="00F84A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4A2A"/>
  </w:style>
  <w:style w:type="paragraph" w:customStyle="1" w:styleId="odstpolIII">
    <w:name w:val="odst po čl III"/>
    <w:basedOn w:val="Normln"/>
    <w:link w:val="odstpolIIIChar"/>
    <w:rsid w:val="00377FDA"/>
    <w:pPr>
      <w:numPr>
        <w:numId w:val="13"/>
      </w:numPr>
      <w:spacing w:after="240"/>
      <w:jc w:val="both"/>
    </w:pPr>
    <w:rPr>
      <w:rFonts w:ascii="Arial" w:hAnsi="Arial"/>
      <w:sz w:val="22"/>
    </w:rPr>
  </w:style>
  <w:style w:type="character" w:customStyle="1" w:styleId="odstpolIIIChar">
    <w:name w:val="odst po čl III Char"/>
    <w:basedOn w:val="Standardnpsmoodstavce"/>
    <w:link w:val="odstpolIII"/>
    <w:rsid w:val="00377FDA"/>
    <w:rPr>
      <w:rFonts w:ascii="Arial" w:hAnsi="Arial"/>
      <w:sz w:val="22"/>
      <w:szCs w:val="24"/>
      <w:lang w:val="cs-CZ" w:eastAsia="cs-CZ" w:bidi="ar-SA"/>
    </w:rPr>
  </w:style>
  <w:style w:type="character" w:styleId="Hypertextovodkaz">
    <w:name w:val="Hyperlink"/>
    <w:basedOn w:val="Standardnpsmoodstavce"/>
    <w:uiPriority w:val="99"/>
    <w:rsid w:val="00F0537E"/>
    <w:rPr>
      <w:color w:val="0000FF"/>
      <w:u w:val="single"/>
    </w:rPr>
  </w:style>
  <w:style w:type="character" w:customStyle="1" w:styleId="FontStyle13">
    <w:name w:val="Font Style13"/>
    <w:basedOn w:val="Standardnpsmoodstavce"/>
    <w:uiPriority w:val="99"/>
    <w:rsid w:val="00C9524F"/>
    <w:rPr>
      <w:rFonts w:ascii="Arial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524F"/>
    <w:pPr>
      <w:ind w:left="708"/>
    </w:pPr>
  </w:style>
  <w:style w:type="paragraph" w:customStyle="1" w:styleId="Style2">
    <w:name w:val="Style2"/>
    <w:basedOn w:val="Normln"/>
    <w:uiPriority w:val="99"/>
    <w:rsid w:val="00C9524F"/>
    <w:pPr>
      <w:widowControl w:val="0"/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Style6">
    <w:name w:val="Style6"/>
    <w:basedOn w:val="Normln"/>
    <w:uiPriority w:val="99"/>
    <w:rsid w:val="00682BA7"/>
    <w:pPr>
      <w:widowControl w:val="0"/>
      <w:autoSpaceDE w:val="0"/>
      <w:autoSpaceDN w:val="0"/>
      <w:adjustRightInd w:val="0"/>
      <w:spacing w:line="223" w:lineRule="exact"/>
      <w:ind w:hanging="245"/>
    </w:pPr>
    <w:rPr>
      <w:rFonts w:ascii="Arial" w:hAnsi="Arial" w:cs="Arial"/>
    </w:rPr>
  </w:style>
  <w:style w:type="character" w:customStyle="1" w:styleId="FontStyle12">
    <w:name w:val="Font Style12"/>
    <w:basedOn w:val="Standardnpsmoodstavce"/>
    <w:uiPriority w:val="99"/>
    <w:rsid w:val="00682BA7"/>
    <w:rPr>
      <w:rFonts w:ascii="Arial" w:hAnsi="Arial" w:cs="Arial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033BA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E187E"/>
    <w:rPr>
      <w:sz w:val="24"/>
      <w:szCs w:val="24"/>
    </w:rPr>
  </w:style>
  <w:style w:type="paragraph" w:customStyle="1" w:styleId="odstzkl">
    <w:name w:val="odstzkl"/>
    <w:basedOn w:val="Normln"/>
    <w:rsid w:val="004B2974"/>
    <w:pPr>
      <w:spacing w:before="100" w:beforeAutospacing="1" w:after="100" w:afterAutospacing="1"/>
    </w:pPr>
    <w:rPr>
      <w:rFonts w:eastAsiaTheme="minorHAnsi"/>
    </w:rPr>
  </w:style>
  <w:style w:type="character" w:styleId="Sledovanodkaz">
    <w:name w:val="FollowedHyperlink"/>
    <w:basedOn w:val="Standardnpsmoodstavce"/>
    <w:rsid w:val="00A52BB2"/>
    <w:rPr>
      <w:color w:val="800080" w:themeColor="followedHyperlink"/>
      <w:u w:val="single"/>
    </w:rPr>
  </w:style>
  <w:style w:type="paragraph" w:customStyle="1" w:styleId="odrky">
    <w:name w:val="odrážky"/>
    <w:basedOn w:val="Zkladntextodsazen2"/>
    <w:rsid w:val="001B1489"/>
    <w:pPr>
      <w:numPr>
        <w:numId w:val="30"/>
      </w:numPr>
      <w:tabs>
        <w:tab w:val="clear" w:pos="1985"/>
        <w:tab w:val="num" w:pos="360"/>
      </w:tabs>
      <w:spacing w:after="0" w:line="240" w:lineRule="auto"/>
      <w:ind w:left="283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semiHidden/>
    <w:unhideWhenUsed/>
    <w:rsid w:val="001B148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B1489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semiHidden/>
    <w:rsid w:val="009F6931"/>
  </w:style>
  <w:style w:type="character" w:customStyle="1" w:styleId="ZkladntextChar">
    <w:name w:val="Základní text Char"/>
    <w:basedOn w:val="Standardnpsmoodstavce"/>
    <w:link w:val="Zkladntext"/>
    <w:rsid w:val="009F6931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6F176E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EB9"/>
    <w:rPr>
      <w:sz w:val="24"/>
      <w:szCs w:val="24"/>
    </w:rPr>
  </w:style>
  <w:style w:type="paragraph" w:styleId="Nadpis1">
    <w:name w:val="heading 1"/>
    <w:aliases w:val="h1,H1,Základní kapitola"/>
    <w:basedOn w:val="Normln"/>
    <w:next w:val="Normln"/>
    <w:qFormat/>
    <w:rsid w:val="0094599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3">
    <w:name w:val="heading 3"/>
    <w:basedOn w:val="Normln"/>
    <w:next w:val="Normln"/>
    <w:qFormat/>
    <w:rsid w:val="009B16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ED49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459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45999"/>
  </w:style>
  <w:style w:type="character" w:styleId="Odkaznakoment">
    <w:name w:val="annotation reference"/>
    <w:basedOn w:val="Standardnpsmoodstavce"/>
    <w:semiHidden/>
    <w:rsid w:val="00B874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874BE"/>
    <w:rPr>
      <w:sz w:val="20"/>
      <w:szCs w:val="20"/>
    </w:rPr>
  </w:style>
  <w:style w:type="paragraph" w:styleId="Textbubliny">
    <w:name w:val="Balloon Text"/>
    <w:basedOn w:val="Normln"/>
    <w:semiHidden/>
    <w:rsid w:val="00B874BE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9B16D8"/>
    <w:rPr>
      <w:rFonts w:ascii="Arial" w:hAnsi="Arial" w:cs="Arial"/>
      <w:sz w:val="22"/>
    </w:rPr>
  </w:style>
  <w:style w:type="paragraph" w:styleId="Zkladntextodsazen">
    <w:name w:val="Body Text Indent"/>
    <w:basedOn w:val="Normln"/>
    <w:rsid w:val="009B16D8"/>
    <w:pPr>
      <w:spacing w:after="120"/>
      <w:ind w:left="283"/>
    </w:pPr>
  </w:style>
  <w:style w:type="paragraph" w:styleId="Zkladntext">
    <w:name w:val="Body Text"/>
    <w:basedOn w:val="Normln"/>
    <w:link w:val="ZkladntextChar"/>
    <w:rsid w:val="009B16D8"/>
    <w:pPr>
      <w:spacing w:after="120"/>
    </w:pPr>
  </w:style>
  <w:style w:type="paragraph" w:styleId="Pedmtkomente">
    <w:name w:val="annotation subject"/>
    <w:basedOn w:val="Textkomente"/>
    <w:next w:val="Textkomente"/>
    <w:semiHidden/>
    <w:rsid w:val="00651805"/>
    <w:rPr>
      <w:b/>
      <w:bCs/>
    </w:rPr>
  </w:style>
  <w:style w:type="paragraph" w:styleId="Zpat">
    <w:name w:val="footer"/>
    <w:basedOn w:val="Normln"/>
    <w:rsid w:val="00F84A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4A2A"/>
  </w:style>
  <w:style w:type="paragraph" w:customStyle="1" w:styleId="odstpolIII">
    <w:name w:val="odst po čl III"/>
    <w:basedOn w:val="Normln"/>
    <w:link w:val="odstpolIIIChar"/>
    <w:rsid w:val="00377FDA"/>
    <w:pPr>
      <w:numPr>
        <w:numId w:val="13"/>
      </w:numPr>
      <w:spacing w:after="240"/>
      <w:jc w:val="both"/>
    </w:pPr>
    <w:rPr>
      <w:rFonts w:ascii="Arial" w:hAnsi="Arial"/>
      <w:sz w:val="22"/>
    </w:rPr>
  </w:style>
  <w:style w:type="character" w:customStyle="1" w:styleId="odstpolIIIChar">
    <w:name w:val="odst po čl III Char"/>
    <w:basedOn w:val="Standardnpsmoodstavce"/>
    <w:link w:val="odstpolIII"/>
    <w:rsid w:val="00377FDA"/>
    <w:rPr>
      <w:rFonts w:ascii="Arial" w:hAnsi="Arial"/>
      <w:sz w:val="22"/>
      <w:szCs w:val="24"/>
      <w:lang w:val="cs-CZ" w:eastAsia="cs-CZ" w:bidi="ar-SA"/>
    </w:rPr>
  </w:style>
  <w:style w:type="character" w:styleId="Hypertextovodkaz">
    <w:name w:val="Hyperlink"/>
    <w:basedOn w:val="Standardnpsmoodstavce"/>
    <w:uiPriority w:val="99"/>
    <w:rsid w:val="00F0537E"/>
    <w:rPr>
      <w:color w:val="0000FF"/>
      <w:u w:val="single"/>
    </w:rPr>
  </w:style>
  <w:style w:type="character" w:customStyle="1" w:styleId="FontStyle13">
    <w:name w:val="Font Style13"/>
    <w:basedOn w:val="Standardnpsmoodstavce"/>
    <w:uiPriority w:val="99"/>
    <w:rsid w:val="00C9524F"/>
    <w:rPr>
      <w:rFonts w:ascii="Arial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524F"/>
    <w:pPr>
      <w:ind w:left="708"/>
    </w:pPr>
  </w:style>
  <w:style w:type="paragraph" w:customStyle="1" w:styleId="Style2">
    <w:name w:val="Style2"/>
    <w:basedOn w:val="Normln"/>
    <w:uiPriority w:val="99"/>
    <w:rsid w:val="00C9524F"/>
    <w:pPr>
      <w:widowControl w:val="0"/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Style6">
    <w:name w:val="Style6"/>
    <w:basedOn w:val="Normln"/>
    <w:uiPriority w:val="99"/>
    <w:rsid w:val="00682BA7"/>
    <w:pPr>
      <w:widowControl w:val="0"/>
      <w:autoSpaceDE w:val="0"/>
      <w:autoSpaceDN w:val="0"/>
      <w:adjustRightInd w:val="0"/>
      <w:spacing w:line="223" w:lineRule="exact"/>
      <w:ind w:hanging="245"/>
    </w:pPr>
    <w:rPr>
      <w:rFonts w:ascii="Arial" w:hAnsi="Arial" w:cs="Arial"/>
    </w:rPr>
  </w:style>
  <w:style w:type="character" w:customStyle="1" w:styleId="FontStyle12">
    <w:name w:val="Font Style12"/>
    <w:basedOn w:val="Standardnpsmoodstavce"/>
    <w:uiPriority w:val="99"/>
    <w:rsid w:val="00682BA7"/>
    <w:rPr>
      <w:rFonts w:ascii="Arial" w:hAnsi="Arial" w:cs="Arial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033BA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E187E"/>
    <w:rPr>
      <w:sz w:val="24"/>
      <w:szCs w:val="24"/>
    </w:rPr>
  </w:style>
  <w:style w:type="paragraph" w:customStyle="1" w:styleId="odstzkl">
    <w:name w:val="odstzkl"/>
    <w:basedOn w:val="Normln"/>
    <w:rsid w:val="004B2974"/>
    <w:pPr>
      <w:spacing w:before="100" w:beforeAutospacing="1" w:after="100" w:afterAutospacing="1"/>
    </w:pPr>
    <w:rPr>
      <w:rFonts w:eastAsiaTheme="minorHAnsi"/>
    </w:rPr>
  </w:style>
  <w:style w:type="character" w:styleId="Sledovanodkaz">
    <w:name w:val="FollowedHyperlink"/>
    <w:basedOn w:val="Standardnpsmoodstavce"/>
    <w:rsid w:val="00A52BB2"/>
    <w:rPr>
      <w:color w:val="800080" w:themeColor="followedHyperlink"/>
      <w:u w:val="single"/>
    </w:rPr>
  </w:style>
  <w:style w:type="paragraph" w:customStyle="1" w:styleId="odrky">
    <w:name w:val="odrážky"/>
    <w:basedOn w:val="Zkladntextodsazen2"/>
    <w:rsid w:val="001B1489"/>
    <w:pPr>
      <w:numPr>
        <w:numId w:val="30"/>
      </w:numPr>
      <w:tabs>
        <w:tab w:val="clear" w:pos="1985"/>
        <w:tab w:val="num" w:pos="360"/>
      </w:tabs>
      <w:spacing w:after="0" w:line="240" w:lineRule="auto"/>
      <w:ind w:left="283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semiHidden/>
    <w:unhideWhenUsed/>
    <w:rsid w:val="001B148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B1489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semiHidden/>
    <w:rsid w:val="009F6931"/>
  </w:style>
  <w:style w:type="character" w:customStyle="1" w:styleId="ZkladntextChar">
    <w:name w:val="Základní text Char"/>
    <w:basedOn w:val="Standardnpsmoodstavce"/>
    <w:link w:val="Zkladntext"/>
    <w:rsid w:val="009F6931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6F176E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jgl\Dokumenty\P&#345;elo&#382;ka%20PZ_vlastn&#237;%20PDS_0612201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AF0E9-40C9-4E6B-91EE-06A56F591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Přeložka PZ_vlastní PDS_06122011.dotx</Template>
  <TotalTime>1</TotalTime>
  <Pages>7</Pages>
  <Words>3030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ZAJIŠTĚNÍ PŘELOŽKY PLYNÁRENSKÉHO ZAŘÍZENÍ A ÚHRADĚ NÁKLADŮ S NÍ SOUVISEJÍCÍCH</vt:lpstr>
    </vt:vector>
  </TitlesOfParts>
  <Company>PRAGOPROJEKT, a.s.</Company>
  <LinksUpToDate>false</LinksUpToDate>
  <CharactersWithSpaces>20869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ZAJIŠTĚNÍ PŘELOŽKY PLYNÁRENSKÉHO ZAŘÍZENÍ A ÚHRADĚ NÁKLADŮ S NÍ SOUVISEJÍCÍCH</dc:title>
  <dc:creator>Kříž Jakub</dc:creator>
  <cp:lastModifiedBy>Jindrich</cp:lastModifiedBy>
  <cp:revision>2</cp:revision>
  <cp:lastPrinted>2017-06-19T06:52:00Z</cp:lastPrinted>
  <dcterms:created xsi:type="dcterms:W3CDTF">2017-06-19T06:55:00Z</dcterms:created>
  <dcterms:modified xsi:type="dcterms:W3CDTF">2017-06-19T06:55:00Z</dcterms:modified>
</cp:coreProperties>
</file>